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05DE6" w14:textId="77777777" w:rsidR="005F277A" w:rsidRPr="005D6F05" w:rsidRDefault="005F277A" w:rsidP="00643B91">
      <w:pPr>
        <w:keepNext/>
        <w:suppressLineNumbers/>
        <w:spacing w:before="120" w:after="240"/>
        <w:jc w:val="center"/>
        <w:outlineLvl w:val="0"/>
        <w:rPr>
          <w:rFonts w:ascii="Times New Roman" w:hAnsi="Times New Roman"/>
          <w:b/>
          <w:kern w:val="24"/>
          <w:sz w:val="28"/>
          <w:szCs w:val="32"/>
        </w:rPr>
      </w:pPr>
      <w:r w:rsidRPr="005D6F05">
        <w:rPr>
          <w:rFonts w:ascii="Times New Roman" w:hAnsi="Times New Roman"/>
          <w:b/>
          <w:kern w:val="24"/>
          <w:sz w:val="28"/>
          <w:szCs w:val="32"/>
        </w:rPr>
        <w:t>FORMULARZ OFERTY</w:t>
      </w:r>
    </w:p>
    <w:p w14:paraId="569F056A" w14:textId="77777777" w:rsidR="00643B91" w:rsidRPr="00340332" w:rsidRDefault="00643B91" w:rsidP="00643B91">
      <w:pPr>
        <w:pStyle w:val="Standard"/>
        <w:spacing w:before="36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40332">
        <w:rPr>
          <w:rFonts w:ascii="Times New Roman" w:hAnsi="Times New Roman"/>
          <w:sz w:val="24"/>
          <w:szCs w:val="24"/>
        </w:rPr>
        <w:t>Na potrzeby postępowania o udzielenie zamówienia publicznego: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7086"/>
      </w:tblGrid>
      <w:tr w:rsidR="008935C0" w14:paraId="35AEEECD" w14:textId="77777777" w:rsidTr="00286B7D">
        <w:tc>
          <w:tcPr>
            <w:tcW w:w="2160" w:type="dxa"/>
          </w:tcPr>
          <w:p w14:paraId="2D9F8A93" w14:textId="77777777" w:rsidR="008935C0" w:rsidRPr="005D6F05" w:rsidRDefault="008935C0" w:rsidP="005D6F05">
            <w:pPr>
              <w:spacing w:before="240"/>
              <w:ind w:left="-68"/>
              <w:rPr>
                <w:rFonts w:ascii="Times New Roman" w:hAnsi="Times New Roman"/>
              </w:rPr>
            </w:pPr>
            <w:r w:rsidRPr="005D6F05">
              <w:rPr>
                <w:rFonts w:ascii="Times New Roman" w:hAnsi="Times New Roman"/>
              </w:rPr>
              <w:t>Tytuł postępowania:</w:t>
            </w:r>
          </w:p>
        </w:tc>
        <w:tc>
          <w:tcPr>
            <w:tcW w:w="7086" w:type="dxa"/>
          </w:tcPr>
          <w:p w14:paraId="5C9405CA" w14:textId="77777777" w:rsidR="008935C0" w:rsidRPr="005D6F05" w:rsidRDefault="00F5594A" w:rsidP="005D6F05">
            <w:pPr>
              <w:spacing w:before="240"/>
              <w:ind w:left="-108"/>
              <w:jc w:val="both"/>
              <w:rPr>
                <w:rFonts w:ascii="Times New Roman" w:hAnsi="Times New Roman"/>
                <w:b/>
              </w:rPr>
            </w:pPr>
            <w:r w:rsidRPr="005D6F05">
              <w:rPr>
                <w:rFonts w:ascii="Times New Roman" w:hAnsi="Times New Roman"/>
                <w:b/>
              </w:rPr>
              <w:t>Świadczenie usług sukcesywnego odbioru, transportu i utylizacji odpadów niebezpiecznych dla Instytutu Chemii Organicznej PAN.</w:t>
            </w:r>
          </w:p>
        </w:tc>
      </w:tr>
      <w:tr w:rsidR="008935C0" w14:paraId="7A9580DC" w14:textId="77777777" w:rsidTr="00286B7D">
        <w:trPr>
          <w:trHeight w:val="242"/>
        </w:trPr>
        <w:tc>
          <w:tcPr>
            <w:tcW w:w="2160" w:type="dxa"/>
          </w:tcPr>
          <w:p w14:paraId="130BEED7" w14:textId="77777777" w:rsidR="008935C0" w:rsidRPr="005D6F05" w:rsidRDefault="008935C0" w:rsidP="00E25AA8">
            <w:pPr>
              <w:spacing w:before="360"/>
              <w:ind w:left="-68"/>
              <w:rPr>
                <w:rFonts w:ascii="Times New Roman" w:hAnsi="Times New Roman"/>
              </w:rPr>
            </w:pPr>
            <w:r w:rsidRPr="005D6F05">
              <w:rPr>
                <w:rFonts w:ascii="Times New Roman" w:hAnsi="Times New Roman"/>
              </w:rPr>
              <w:t xml:space="preserve">Znak sprawy: </w:t>
            </w:r>
          </w:p>
        </w:tc>
        <w:tc>
          <w:tcPr>
            <w:tcW w:w="7086" w:type="dxa"/>
          </w:tcPr>
          <w:p w14:paraId="4BD662B4" w14:textId="742AB9C8" w:rsidR="008935C0" w:rsidRPr="005D6F05" w:rsidRDefault="008935C0" w:rsidP="008935C0">
            <w:pPr>
              <w:spacing w:before="360"/>
              <w:ind w:left="-108"/>
              <w:jc w:val="both"/>
              <w:rPr>
                <w:rFonts w:ascii="Times New Roman" w:hAnsi="Times New Roman"/>
                <w:b/>
                <w:bCs/>
              </w:rPr>
            </w:pPr>
            <w:r w:rsidRPr="005D6F05">
              <w:rPr>
                <w:rFonts w:ascii="Times New Roman" w:hAnsi="Times New Roman"/>
                <w:b/>
                <w:bCs/>
              </w:rPr>
              <w:t>ZP-240</w:t>
            </w:r>
            <w:r w:rsidR="00F5594A" w:rsidRPr="005D6F05">
              <w:rPr>
                <w:rFonts w:ascii="Times New Roman" w:hAnsi="Times New Roman"/>
                <w:b/>
                <w:bCs/>
              </w:rPr>
              <w:t>2</w:t>
            </w:r>
            <w:r w:rsidRPr="005D6F05">
              <w:rPr>
                <w:rFonts w:ascii="Times New Roman" w:hAnsi="Times New Roman"/>
                <w:b/>
                <w:bCs/>
              </w:rPr>
              <w:t>-</w:t>
            </w:r>
            <w:r w:rsidR="00926597">
              <w:rPr>
                <w:rFonts w:ascii="Times New Roman" w:hAnsi="Times New Roman"/>
                <w:b/>
                <w:bCs/>
              </w:rPr>
              <w:t>1</w:t>
            </w:r>
            <w:r w:rsidRPr="005D6F05">
              <w:rPr>
                <w:rFonts w:ascii="Times New Roman" w:hAnsi="Times New Roman"/>
                <w:b/>
                <w:bCs/>
              </w:rPr>
              <w:t>/2</w:t>
            </w:r>
            <w:r w:rsidR="00926597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8935C0" w14:paraId="24298AE1" w14:textId="77777777" w:rsidTr="00286B7D">
        <w:tc>
          <w:tcPr>
            <w:tcW w:w="2160" w:type="dxa"/>
          </w:tcPr>
          <w:p w14:paraId="547D6039" w14:textId="77777777" w:rsidR="008935C0" w:rsidRPr="005D6F05" w:rsidRDefault="008935C0" w:rsidP="00E25AA8">
            <w:pPr>
              <w:spacing w:before="360"/>
              <w:ind w:left="-68"/>
              <w:rPr>
                <w:rFonts w:ascii="Times New Roman" w:hAnsi="Times New Roman"/>
              </w:rPr>
            </w:pPr>
            <w:r w:rsidRPr="005D6F05">
              <w:rPr>
                <w:rFonts w:ascii="Times New Roman" w:hAnsi="Times New Roman"/>
              </w:rPr>
              <w:t xml:space="preserve">Zamawiający: </w:t>
            </w:r>
          </w:p>
        </w:tc>
        <w:tc>
          <w:tcPr>
            <w:tcW w:w="7086" w:type="dxa"/>
          </w:tcPr>
          <w:p w14:paraId="68E13E8D" w14:textId="77777777" w:rsidR="008935C0" w:rsidRPr="005D6F05" w:rsidRDefault="008935C0" w:rsidP="008935C0">
            <w:pPr>
              <w:spacing w:before="360"/>
              <w:ind w:left="-108"/>
              <w:jc w:val="both"/>
              <w:rPr>
                <w:rFonts w:ascii="Times New Roman" w:hAnsi="Times New Roman"/>
                <w:b/>
                <w:bCs/>
                <w:kern w:val="3"/>
              </w:rPr>
            </w:pPr>
            <w:r w:rsidRPr="005D6F05">
              <w:rPr>
                <w:rFonts w:ascii="Times New Roman" w:hAnsi="Times New Roman"/>
                <w:b/>
                <w:bCs/>
              </w:rPr>
              <w:t>Instytut Chemii Organicznej Polskiej Akademii Nauk</w:t>
            </w:r>
          </w:p>
        </w:tc>
      </w:tr>
      <w:tr w:rsidR="00106308" w14:paraId="480E4B7A" w14:textId="77777777" w:rsidTr="00286B7D">
        <w:trPr>
          <w:trHeight w:val="80"/>
        </w:trPr>
        <w:tc>
          <w:tcPr>
            <w:tcW w:w="2160" w:type="dxa"/>
          </w:tcPr>
          <w:p w14:paraId="68C1A38A" w14:textId="77777777" w:rsidR="00106308" w:rsidRPr="005D6F05" w:rsidRDefault="00106308" w:rsidP="00E25AA8">
            <w:pPr>
              <w:spacing w:before="360"/>
              <w:ind w:left="-68"/>
              <w:rPr>
                <w:rFonts w:ascii="Times New Roman" w:hAnsi="Times New Roman"/>
              </w:rPr>
            </w:pPr>
            <w:r w:rsidRPr="005D6F05">
              <w:rPr>
                <w:rFonts w:ascii="Times New Roman" w:hAnsi="Times New Roman"/>
              </w:rPr>
              <w:t>Tryb udzielenia zamówienia:</w:t>
            </w:r>
          </w:p>
        </w:tc>
        <w:tc>
          <w:tcPr>
            <w:tcW w:w="7086" w:type="dxa"/>
          </w:tcPr>
          <w:p w14:paraId="67ABE21C" w14:textId="2B778630" w:rsidR="00106308" w:rsidRPr="005D6F05" w:rsidRDefault="00106308" w:rsidP="00791F90">
            <w:pPr>
              <w:spacing w:before="360" w:line="288" w:lineRule="auto"/>
              <w:ind w:left="-108"/>
              <w:jc w:val="both"/>
              <w:rPr>
                <w:rFonts w:ascii="Times New Roman" w:hAnsi="Times New Roman"/>
                <w:b/>
                <w:bCs/>
              </w:rPr>
            </w:pPr>
            <w:r w:rsidRPr="005D6F05">
              <w:rPr>
                <w:rFonts w:ascii="Times New Roman" w:hAnsi="Times New Roman"/>
                <w:b/>
                <w:bCs/>
              </w:rPr>
              <w:t>Tryb podstawowy bez negocjacji</w:t>
            </w:r>
            <w:r w:rsidR="009040E4" w:rsidRPr="005D6F05">
              <w:rPr>
                <w:rFonts w:ascii="Times New Roman" w:hAnsi="Times New Roman"/>
                <w:b/>
                <w:bCs/>
              </w:rPr>
              <w:t xml:space="preserve"> </w:t>
            </w:r>
            <w:r w:rsidR="009040E4" w:rsidRPr="005D6F05">
              <w:rPr>
                <w:rFonts w:ascii="Times New Roman" w:hAnsi="Times New Roman"/>
              </w:rPr>
              <w:t xml:space="preserve">na podstawie </w:t>
            </w:r>
            <w:r w:rsidR="00926597">
              <w:rPr>
                <w:rFonts w:ascii="Times New Roman" w:hAnsi="Times New Roman"/>
              </w:rPr>
              <w:t xml:space="preserve">art. </w:t>
            </w:r>
            <w:r w:rsidR="00926597" w:rsidRPr="007D4970">
              <w:rPr>
                <w:rFonts w:ascii="Times New Roman" w:hAnsi="Times New Roman"/>
                <w:color w:val="000000" w:themeColor="text1"/>
              </w:rPr>
              <w:t>275 pkt. 1 ustawy z dnia 11 września 2019 r. Prawo zamówień publicznych (tj.</w:t>
            </w:r>
            <w:r w:rsidR="00926597" w:rsidRPr="007D4970">
              <w:rPr>
                <w:rFonts w:ascii="Times New Roman" w:hAnsi="Times New Roman"/>
              </w:rPr>
              <w:t xml:space="preserve"> Dz.U. z 2022 poz. 1710</w:t>
            </w:r>
            <w:ins w:id="0" w:author="BoBla" w:date="2022-12-28T00:56:00Z">
              <w:r w:rsidR="005F227B">
                <w:rPr>
                  <w:rFonts w:ascii="Times New Roman" w:hAnsi="Times New Roman"/>
                </w:rPr>
                <w:t xml:space="preserve"> z późn. zm.</w:t>
              </w:r>
            </w:ins>
            <w:r w:rsidR="00926597" w:rsidRPr="007D4970">
              <w:rPr>
                <w:rFonts w:ascii="Times New Roman" w:hAnsi="Times New Roman"/>
              </w:rPr>
              <w:t>)</w:t>
            </w:r>
          </w:p>
        </w:tc>
      </w:tr>
    </w:tbl>
    <w:p w14:paraId="67725219" w14:textId="77777777" w:rsidR="00E25AA8" w:rsidRDefault="00E25AA8" w:rsidP="00AD76F8">
      <w:pPr>
        <w:spacing w:before="120" w:line="276" w:lineRule="auto"/>
        <w:jc w:val="both"/>
        <w:rPr>
          <w:rFonts w:ascii="Times New Roman" w:hAnsi="Times New Roman"/>
        </w:rPr>
      </w:pPr>
    </w:p>
    <w:p w14:paraId="27C46D90" w14:textId="77777777" w:rsidR="005F277A" w:rsidRPr="00AD76F8" w:rsidRDefault="001E0EDD" w:rsidP="00AD76F8">
      <w:pPr>
        <w:spacing w:before="120" w:line="276" w:lineRule="auto"/>
        <w:jc w:val="both"/>
        <w:rPr>
          <w:rFonts w:ascii="Times New Roman" w:hAnsi="Times New Roman"/>
        </w:rPr>
      </w:pPr>
      <w:r w:rsidRPr="00AD76F8">
        <w:rPr>
          <w:rFonts w:ascii="Times New Roman" w:hAnsi="Times New Roman"/>
        </w:rPr>
        <w:t xml:space="preserve">Przystępując do postępowania </w:t>
      </w:r>
      <w:r w:rsidR="005F277A" w:rsidRPr="00AD76F8">
        <w:rPr>
          <w:rFonts w:ascii="Times New Roman" w:hAnsi="Times New Roman"/>
        </w:rPr>
        <w:t>oferujemy realizację przedmiotu zamówienia, zgodnie z</w:t>
      </w:r>
      <w:r w:rsidR="00791F90" w:rsidRPr="00AD76F8">
        <w:rPr>
          <w:rFonts w:ascii="Times New Roman" w:hAnsi="Times New Roman"/>
        </w:rPr>
        <w:t> </w:t>
      </w:r>
      <w:r w:rsidR="005F277A" w:rsidRPr="00AD76F8">
        <w:rPr>
          <w:rFonts w:ascii="Times New Roman" w:hAnsi="Times New Roman"/>
        </w:rPr>
        <w:t xml:space="preserve">zasadami określonymi w </w:t>
      </w:r>
      <w:r w:rsidR="00AD76F8" w:rsidRPr="00AD76F8">
        <w:rPr>
          <w:rFonts w:ascii="Times New Roman" w:hAnsi="Times New Roman"/>
        </w:rPr>
        <w:t>S</w:t>
      </w:r>
      <w:r w:rsidR="005F277A" w:rsidRPr="00AD76F8">
        <w:rPr>
          <w:rFonts w:ascii="Times New Roman" w:hAnsi="Times New Roman"/>
        </w:rPr>
        <w:t>pecyfikacji warunków zamówienia.</w:t>
      </w:r>
    </w:p>
    <w:p w14:paraId="35ABF70B" w14:textId="77777777" w:rsidR="004E3DCB" w:rsidRPr="000261B9" w:rsidRDefault="005F277A" w:rsidP="00791F90">
      <w:pPr>
        <w:pStyle w:val="Akapitzlist"/>
        <w:numPr>
          <w:ilvl w:val="0"/>
          <w:numId w:val="1"/>
        </w:numPr>
        <w:spacing w:before="360" w:after="120" w:line="276" w:lineRule="auto"/>
        <w:ind w:left="425" w:hanging="425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DANE</w:t>
      </w:r>
      <w:r w:rsidR="004E3DCB">
        <w:rPr>
          <w:rFonts w:ascii="Times New Roman" w:hAnsi="Times New Roman"/>
          <w:b/>
        </w:rPr>
        <w:t xml:space="preserve"> </w:t>
      </w:r>
      <w:r w:rsidRPr="005F277A">
        <w:rPr>
          <w:rFonts w:ascii="Times New Roman" w:hAnsi="Times New Roman"/>
          <w:b/>
        </w:rPr>
        <w:t xml:space="preserve"> WYKONAWCY</w:t>
      </w:r>
      <w:r w:rsidR="008D3B0A">
        <w:rPr>
          <w:rFonts w:ascii="Times New Roman" w:hAnsi="Times New Roman"/>
          <w:b/>
        </w:rPr>
        <w:t>:</w:t>
      </w:r>
    </w:p>
    <w:tbl>
      <w:tblPr>
        <w:tblStyle w:val="Tabela-Siatk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224"/>
      </w:tblGrid>
      <w:tr w:rsidR="00A100FB" w14:paraId="3C2D7BC5" w14:textId="77777777" w:rsidTr="005A41E9">
        <w:tc>
          <w:tcPr>
            <w:tcW w:w="2127" w:type="dxa"/>
          </w:tcPr>
          <w:p w14:paraId="213130A6" w14:textId="77777777" w:rsidR="00A100FB" w:rsidRDefault="00A100FB" w:rsidP="005A41E9">
            <w:pPr>
              <w:spacing w:before="360"/>
              <w:ind w:right="-108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Nazwa Wykonawcy:</w:t>
            </w:r>
          </w:p>
        </w:tc>
        <w:tc>
          <w:tcPr>
            <w:tcW w:w="7224" w:type="dxa"/>
          </w:tcPr>
          <w:p w14:paraId="77240700" w14:textId="77777777" w:rsidR="00A100FB" w:rsidRDefault="00A100FB" w:rsidP="005A41E9">
            <w:pPr>
              <w:spacing w:before="36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 w:rsidR="00252982"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…………</w:t>
            </w:r>
          </w:p>
        </w:tc>
      </w:tr>
      <w:tr w:rsidR="00252982" w14:paraId="0A8B73BD" w14:textId="77777777" w:rsidTr="005A41E9">
        <w:tc>
          <w:tcPr>
            <w:tcW w:w="2127" w:type="dxa"/>
          </w:tcPr>
          <w:p w14:paraId="37F1F648" w14:textId="77777777" w:rsidR="00252982" w:rsidRDefault="00252982" w:rsidP="005A41E9">
            <w:pPr>
              <w:spacing w:before="360"/>
              <w:ind w:right="-108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Adres Wykonawcy:</w:t>
            </w:r>
          </w:p>
        </w:tc>
        <w:tc>
          <w:tcPr>
            <w:tcW w:w="7224" w:type="dxa"/>
          </w:tcPr>
          <w:p w14:paraId="5881E718" w14:textId="77777777" w:rsidR="00252982" w:rsidRDefault="00252982" w:rsidP="005A41E9">
            <w:pPr>
              <w:spacing w:before="36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…………</w:t>
            </w:r>
          </w:p>
        </w:tc>
      </w:tr>
      <w:tr w:rsidR="00252982" w14:paraId="5A193EAA" w14:textId="77777777" w:rsidTr="005A41E9">
        <w:tc>
          <w:tcPr>
            <w:tcW w:w="2127" w:type="dxa"/>
          </w:tcPr>
          <w:p w14:paraId="22E3E258" w14:textId="77777777" w:rsidR="00252982" w:rsidRDefault="00252982" w:rsidP="00A170BB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Adres do korespondencji</w:t>
            </w:r>
          </w:p>
          <w:p w14:paraId="1B6F04CA" w14:textId="77777777" w:rsidR="00252982" w:rsidRPr="00252982" w:rsidRDefault="00252982" w:rsidP="00A170BB">
            <w:pPr>
              <w:ind w:right="-108"/>
              <w:rPr>
                <w:rFonts w:ascii="Times New Roman" w:hAnsi="Times New Roman"/>
                <w:bCs/>
                <w:i/>
                <w:iCs/>
              </w:rPr>
            </w:pPr>
            <w:r w:rsidRPr="00252982">
              <w:rPr>
                <w:rFonts w:ascii="Times New Roman" w:hAnsi="Times New Roman"/>
                <w:bCs/>
                <w:i/>
                <w:iCs/>
              </w:rPr>
              <w:t>(o ile dotyczy)</w:t>
            </w:r>
          </w:p>
        </w:tc>
        <w:tc>
          <w:tcPr>
            <w:tcW w:w="7224" w:type="dxa"/>
            <w:vAlign w:val="bottom"/>
          </w:tcPr>
          <w:p w14:paraId="0D17836A" w14:textId="77777777" w:rsidR="00252982" w:rsidRDefault="00252982" w:rsidP="00252982">
            <w:pPr>
              <w:spacing w:before="24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…………</w:t>
            </w:r>
          </w:p>
        </w:tc>
      </w:tr>
      <w:tr w:rsidR="00252982" w14:paraId="31DDEC60" w14:textId="77777777" w:rsidTr="005A41E9">
        <w:tc>
          <w:tcPr>
            <w:tcW w:w="2127" w:type="dxa"/>
          </w:tcPr>
          <w:p w14:paraId="1585F2B3" w14:textId="77777777" w:rsidR="00252982" w:rsidRPr="00106308" w:rsidRDefault="00252982" w:rsidP="00A170BB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NIP:</w:t>
            </w:r>
          </w:p>
        </w:tc>
        <w:tc>
          <w:tcPr>
            <w:tcW w:w="7224" w:type="dxa"/>
          </w:tcPr>
          <w:p w14:paraId="4EBC88EE" w14:textId="77777777" w:rsidR="00252982" w:rsidRDefault="00252982" w:rsidP="00252982">
            <w:pPr>
              <w:spacing w:before="24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…………</w:t>
            </w:r>
          </w:p>
        </w:tc>
      </w:tr>
      <w:tr w:rsidR="00252982" w14:paraId="0F560BEF" w14:textId="77777777" w:rsidTr="005A41E9">
        <w:tc>
          <w:tcPr>
            <w:tcW w:w="2127" w:type="dxa"/>
          </w:tcPr>
          <w:p w14:paraId="29C1F784" w14:textId="77777777" w:rsidR="00CD5B47" w:rsidRDefault="00252982" w:rsidP="00A170BB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Nr KRS </w:t>
            </w:r>
          </w:p>
          <w:p w14:paraId="1141583A" w14:textId="77777777" w:rsidR="00252982" w:rsidRDefault="00252982" w:rsidP="00CD5B47">
            <w:pPr>
              <w:ind w:right="-108"/>
              <w:rPr>
                <w:rFonts w:ascii="Times New Roman" w:hAnsi="Times New Roman"/>
                <w:bCs/>
              </w:rPr>
            </w:pPr>
            <w:r w:rsidRPr="001E0EDD">
              <w:rPr>
                <w:rFonts w:ascii="Times New Roman" w:hAnsi="Times New Roman"/>
                <w:bCs/>
                <w:i/>
                <w:iCs/>
              </w:rPr>
              <w:t>(jeżeli dotyczy)</w:t>
            </w:r>
          </w:p>
        </w:tc>
        <w:tc>
          <w:tcPr>
            <w:tcW w:w="7224" w:type="dxa"/>
            <w:vAlign w:val="bottom"/>
          </w:tcPr>
          <w:p w14:paraId="12E2514F" w14:textId="77777777" w:rsidR="00F5594A" w:rsidRDefault="00252982" w:rsidP="005B2BFA">
            <w:pPr>
              <w:spacing w:before="24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</w:t>
            </w:r>
            <w:r w:rsidR="0011472D">
              <w:rPr>
                <w:rFonts w:ascii="Times New Roman" w:hAnsi="Times New Roman"/>
                <w:bCs/>
              </w:rPr>
              <w:t>....</w:t>
            </w:r>
            <w:r w:rsidRPr="00106308">
              <w:rPr>
                <w:rFonts w:ascii="Times New Roman" w:hAnsi="Times New Roman"/>
                <w:bCs/>
              </w:rPr>
              <w:t>……</w:t>
            </w:r>
            <w:r w:rsidR="00F5594A"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F5594A" w14:paraId="339FFFCC" w14:textId="77777777" w:rsidTr="005A41E9">
        <w:tc>
          <w:tcPr>
            <w:tcW w:w="2127" w:type="dxa"/>
          </w:tcPr>
          <w:p w14:paraId="73148732" w14:textId="77777777" w:rsidR="00F5594A" w:rsidRDefault="00F5594A" w:rsidP="00F5594A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Nr BDO</w:t>
            </w:r>
          </w:p>
        </w:tc>
        <w:tc>
          <w:tcPr>
            <w:tcW w:w="7224" w:type="dxa"/>
            <w:vAlign w:val="bottom"/>
          </w:tcPr>
          <w:p w14:paraId="75936BEB" w14:textId="77777777" w:rsidR="00F5594A" w:rsidRPr="00106308" w:rsidRDefault="00F5594A" w:rsidP="005B2BFA">
            <w:pPr>
              <w:spacing w:before="24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</w:t>
            </w:r>
            <w:r w:rsidR="0011472D">
              <w:rPr>
                <w:rFonts w:ascii="Times New Roman" w:hAnsi="Times New Roman"/>
                <w:bCs/>
              </w:rPr>
              <w:t>....</w:t>
            </w:r>
            <w:r>
              <w:rPr>
                <w:rFonts w:ascii="Times New Roman" w:hAnsi="Times New Roman"/>
                <w:bCs/>
              </w:rPr>
              <w:t>…..</w:t>
            </w:r>
            <w:r w:rsidRPr="00106308">
              <w:rPr>
                <w:rFonts w:ascii="Times New Roman" w:hAnsi="Times New Roman"/>
                <w:bCs/>
              </w:rPr>
              <w:t>………</w:t>
            </w:r>
            <w:r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F5594A" w14:paraId="6CC0B0B8" w14:textId="77777777" w:rsidTr="005A41E9">
        <w:trPr>
          <w:trHeight w:val="80"/>
        </w:trPr>
        <w:tc>
          <w:tcPr>
            <w:tcW w:w="2127" w:type="dxa"/>
          </w:tcPr>
          <w:p w14:paraId="1C24FE77" w14:textId="77777777" w:rsidR="00F5594A" w:rsidRDefault="00F5594A" w:rsidP="00F5594A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Bank/nr konta</w:t>
            </w:r>
            <w:r w:rsidRPr="00106308">
              <w:rPr>
                <w:rStyle w:val="Odwoanieprzypisudolnego"/>
                <w:rFonts w:ascii="Times New Roman" w:hAnsi="Times New Roman"/>
                <w:bCs/>
              </w:rPr>
              <w:footnoteReference w:id="1"/>
            </w:r>
            <w:r w:rsidRPr="00106308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7224" w:type="dxa"/>
          </w:tcPr>
          <w:p w14:paraId="5242EE66" w14:textId="77777777" w:rsidR="00F5594A" w:rsidRDefault="00F5594A" w:rsidP="00F5594A">
            <w:pPr>
              <w:spacing w:before="24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…………</w:t>
            </w:r>
          </w:p>
        </w:tc>
      </w:tr>
      <w:tr w:rsidR="00F5594A" w14:paraId="46EDC08D" w14:textId="77777777" w:rsidTr="005A41E9">
        <w:tc>
          <w:tcPr>
            <w:tcW w:w="2127" w:type="dxa"/>
          </w:tcPr>
          <w:p w14:paraId="374871BD" w14:textId="77777777" w:rsidR="00F5594A" w:rsidRDefault="00F5594A" w:rsidP="00F5594A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Osoba do kontaktu:</w:t>
            </w:r>
          </w:p>
        </w:tc>
        <w:tc>
          <w:tcPr>
            <w:tcW w:w="7224" w:type="dxa"/>
          </w:tcPr>
          <w:p w14:paraId="714032E7" w14:textId="77777777" w:rsidR="00F5594A" w:rsidRDefault="00F5594A" w:rsidP="00F5594A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…………</w:t>
            </w:r>
          </w:p>
        </w:tc>
      </w:tr>
      <w:tr w:rsidR="00F5594A" w14:paraId="72288B81" w14:textId="77777777" w:rsidTr="005A41E9">
        <w:tc>
          <w:tcPr>
            <w:tcW w:w="2127" w:type="dxa"/>
          </w:tcPr>
          <w:p w14:paraId="2A00CC26" w14:textId="77777777" w:rsidR="00F5594A" w:rsidRDefault="00F5594A" w:rsidP="00F5594A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 w:rsidRPr="00CD165D">
              <w:rPr>
                <w:rFonts w:ascii="Times New Roman" w:hAnsi="Times New Roman"/>
                <w:bCs/>
              </w:rPr>
              <w:t xml:space="preserve">tel. </w:t>
            </w:r>
            <w:r>
              <w:rPr>
                <w:rFonts w:ascii="Times New Roman" w:hAnsi="Times New Roman"/>
                <w:bCs/>
              </w:rPr>
              <w:t>/ fax.</w:t>
            </w:r>
          </w:p>
        </w:tc>
        <w:tc>
          <w:tcPr>
            <w:tcW w:w="7224" w:type="dxa"/>
          </w:tcPr>
          <w:p w14:paraId="7BA488FF" w14:textId="77777777" w:rsidR="00F5594A" w:rsidRDefault="00F5594A" w:rsidP="00F5594A">
            <w:pPr>
              <w:spacing w:before="24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…………</w:t>
            </w:r>
          </w:p>
        </w:tc>
      </w:tr>
      <w:tr w:rsidR="00F5594A" w14:paraId="67A5C33F" w14:textId="77777777" w:rsidTr="005A41E9">
        <w:tc>
          <w:tcPr>
            <w:tcW w:w="2127" w:type="dxa"/>
          </w:tcPr>
          <w:p w14:paraId="187CD139" w14:textId="77777777" w:rsidR="00F5594A" w:rsidRPr="00CD165D" w:rsidRDefault="00F5594A" w:rsidP="00F5594A">
            <w:pPr>
              <w:spacing w:before="240"/>
              <w:ind w:right="-108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e-mail:</w:t>
            </w:r>
          </w:p>
        </w:tc>
        <w:tc>
          <w:tcPr>
            <w:tcW w:w="7224" w:type="dxa"/>
          </w:tcPr>
          <w:p w14:paraId="077326D7" w14:textId="77777777" w:rsidR="00F5594A" w:rsidRDefault="00F5594A" w:rsidP="00F5594A">
            <w:pPr>
              <w:spacing w:before="240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  <w:bCs/>
              </w:rPr>
              <w:t>…………………</w:t>
            </w:r>
            <w:r>
              <w:rPr>
                <w:rFonts w:ascii="Times New Roman" w:hAnsi="Times New Roman"/>
                <w:bCs/>
              </w:rPr>
              <w:t>……………………………………………..</w:t>
            </w:r>
            <w:r w:rsidRPr="00106308">
              <w:rPr>
                <w:rFonts w:ascii="Times New Roman" w:hAnsi="Times New Roman"/>
                <w:bCs/>
              </w:rPr>
              <w:t>…………</w:t>
            </w:r>
          </w:p>
        </w:tc>
      </w:tr>
    </w:tbl>
    <w:p w14:paraId="5D402A1E" w14:textId="77777777" w:rsidR="00CD5B47" w:rsidRDefault="00CD5B47"/>
    <w:p w14:paraId="019C9FC3" w14:textId="77777777" w:rsidR="005A41E9" w:rsidRDefault="005A41E9"/>
    <w:tbl>
      <w:tblPr>
        <w:tblStyle w:val="Tabela-Siatka"/>
        <w:tblW w:w="935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3"/>
      </w:tblGrid>
      <w:tr w:rsidR="00A100FB" w14:paraId="38784AF2" w14:textId="77777777" w:rsidTr="005A41E9">
        <w:trPr>
          <w:gridAfter w:val="1"/>
          <w:wAfter w:w="5243" w:type="dxa"/>
          <w:trHeight w:val="502"/>
        </w:trPr>
        <w:tc>
          <w:tcPr>
            <w:tcW w:w="4111" w:type="dxa"/>
          </w:tcPr>
          <w:p w14:paraId="70A9ADAA" w14:textId="77777777" w:rsidR="00A100FB" w:rsidRDefault="00A100FB" w:rsidP="005A41E9">
            <w:pPr>
              <w:spacing w:before="120"/>
              <w:ind w:left="-113"/>
              <w:rPr>
                <w:rFonts w:ascii="Times New Roman" w:hAnsi="Times New Roman"/>
                <w:bCs/>
              </w:rPr>
            </w:pPr>
            <w:r w:rsidRPr="00106308">
              <w:rPr>
                <w:rFonts w:ascii="Times New Roman" w:hAnsi="Times New Roman"/>
              </w:rPr>
              <w:t>Osoba/y upoważniona/e do reprezentacji Wykonawcy/ów i podpisująca/e ofertę</w:t>
            </w:r>
            <w:r w:rsidRPr="005A41E9">
              <w:rPr>
                <w:rFonts w:ascii="Times New Roman" w:hAnsi="Times New Roman"/>
              </w:rPr>
              <w:t>:</w:t>
            </w:r>
          </w:p>
        </w:tc>
      </w:tr>
      <w:tr w:rsidR="00252982" w14:paraId="4F8F37DF" w14:textId="77777777" w:rsidTr="005A41E9">
        <w:tc>
          <w:tcPr>
            <w:tcW w:w="4111" w:type="dxa"/>
          </w:tcPr>
          <w:p w14:paraId="79DFF26A" w14:textId="77777777" w:rsidR="00252982" w:rsidRPr="00A100FB" w:rsidRDefault="00252982" w:rsidP="005A41E9">
            <w:pPr>
              <w:tabs>
                <w:tab w:val="left" w:pos="2415"/>
              </w:tabs>
              <w:spacing w:before="240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Pr="00A100FB">
              <w:rPr>
                <w:rFonts w:ascii="Times New Roman" w:hAnsi="Times New Roman"/>
              </w:rPr>
              <w:t>mię i nazwisko</w:t>
            </w:r>
          </w:p>
        </w:tc>
        <w:tc>
          <w:tcPr>
            <w:tcW w:w="5243" w:type="dxa"/>
          </w:tcPr>
          <w:p w14:paraId="1F63B7CF" w14:textId="17F41DCA" w:rsidR="00252982" w:rsidRPr="00791F90" w:rsidRDefault="00252982" w:rsidP="005A41E9">
            <w:pPr>
              <w:tabs>
                <w:tab w:val="left" w:pos="2415"/>
              </w:tabs>
              <w:spacing w:befor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………………………………..</w:t>
            </w:r>
            <w:r w:rsidRPr="00106308">
              <w:rPr>
                <w:rFonts w:ascii="Times New Roman" w:hAnsi="Times New Roman"/>
                <w:bCs/>
              </w:rPr>
              <w:t>…</w:t>
            </w:r>
            <w:r w:rsidR="005A41E9">
              <w:rPr>
                <w:rFonts w:ascii="Times New Roman" w:hAnsi="Times New Roman"/>
                <w:bCs/>
              </w:rPr>
              <w:t>.......</w:t>
            </w:r>
            <w:r w:rsidRPr="00106308">
              <w:rPr>
                <w:rFonts w:ascii="Times New Roman" w:hAnsi="Times New Roman"/>
                <w:bCs/>
              </w:rPr>
              <w:t>…</w:t>
            </w:r>
            <w:r w:rsidR="005A41E9">
              <w:rPr>
                <w:rFonts w:ascii="Times New Roman" w:hAnsi="Times New Roman"/>
                <w:bCs/>
              </w:rPr>
              <w:t>...............</w:t>
            </w:r>
          </w:p>
        </w:tc>
      </w:tr>
      <w:tr w:rsidR="00252982" w14:paraId="30A0F156" w14:textId="77777777" w:rsidTr="005A41E9">
        <w:tc>
          <w:tcPr>
            <w:tcW w:w="4111" w:type="dxa"/>
          </w:tcPr>
          <w:p w14:paraId="445F3E47" w14:textId="77777777" w:rsidR="00252982" w:rsidRPr="00A100FB" w:rsidRDefault="00252982" w:rsidP="005A41E9">
            <w:pPr>
              <w:spacing w:before="240"/>
              <w:ind w:left="-113" w:right="-101"/>
              <w:rPr>
                <w:rFonts w:ascii="Times New Roman" w:hAnsi="Times New Roman"/>
              </w:rPr>
            </w:pPr>
            <w:r w:rsidRPr="00A100FB">
              <w:rPr>
                <w:rFonts w:ascii="Times New Roman" w:hAnsi="Times New Roman"/>
              </w:rPr>
              <w:t xml:space="preserve">stanowisko </w:t>
            </w:r>
            <w:r>
              <w:rPr>
                <w:rFonts w:ascii="Times New Roman" w:hAnsi="Times New Roman"/>
              </w:rPr>
              <w:t>/</w:t>
            </w:r>
            <w:r w:rsidRPr="00A100FB">
              <w:rPr>
                <w:rFonts w:ascii="Times New Roman" w:hAnsi="Times New Roman"/>
              </w:rPr>
              <w:t>podstawa do reprezentacji</w:t>
            </w:r>
          </w:p>
        </w:tc>
        <w:tc>
          <w:tcPr>
            <w:tcW w:w="5243" w:type="dxa"/>
            <w:vAlign w:val="bottom"/>
          </w:tcPr>
          <w:p w14:paraId="14E50296" w14:textId="0884E5E1" w:rsidR="00252982" w:rsidRPr="00791F90" w:rsidRDefault="00252982" w:rsidP="005A41E9">
            <w:pPr>
              <w:tabs>
                <w:tab w:val="left" w:pos="2415"/>
              </w:tabs>
              <w:spacing w:before="240"/>
              <w:rPr>
                <w:rFonts w:ascii="Times New Roman" w:hAnsi="Times New Roman"/>
              </w:rPr>
            </w:pPr>
            <w:r w:rsidRPr="00106308">
              <w:rPr>
                <w:rFonts w:ascii="Times New Roman" w:hAnsi="Times New Roman"/>
                <w:bCs/>
              </w:rPr>
              <w:t>………</w:t>
            </w:r>
            <w:r>
              <w:rPr>
                <w:rFonts w:ascii="Times New Roman" w:hAnsi="Times New Roman"/>
                <w:bCs/>
              </w:rPr>
              <w:t>…………………………</w:t>
            </w:r>
            <w:r w:rsidR="00E25AA8">
              <w:rPr>
                <w:rFonts w:ascii="Times New Roman" w:hAnsi="Times New Roman"/>
                <w:bCs/>
              </w:rPr>
              <w:t>…</w:t>
            </w:r>
            <w:r w:rsidRPr="00106308">
              <w:rPr>
                <w:rFonts w:ascii="Times New Roman" w:hAnsi="Times New Roman"/>
                <w:bCs/>
              </w:rPr>
              <w:t>…</w:t>
            </w:r>
            <w:r w:rsidR="005A41E9">
              <w:rPr>
                <w:rFonts w:ascii="Times New Roman" w:hAnsi="Times New Roman"/>
                <w:bCs/>
              </w:rPr>
              <w:t>......................</w:t>
            </w:r>
          </w:p>
        </w:tc>
      </w:tr>
    </w:tbl>
    <w:p w14:paraId="2957369A" w14:textId="77777777" w:rsidR="00631B2E" w:rsidRPr="00252982" w:rsidRDefault="004E3DCB" w:rsidP="00252982">
      <w:pPr>
        <w:pStyle w:val="Akapitzlist"/>
        <w:numPr>
          <w:ilvl w:val="0"/>
          <w:numId w:val="1"/>
        </w:numPr>
        <w:spacing w:before="360" w:after="120" w:line="276" w:lineRule="auto"/>
        <w:ind w:left="425" w:hanging="425"/>
        <w:contextualSpacing w:val="0"/>
        <w:jc w:val="both"/>
        <w:rPr>
          <w:rFonts w:ascii="Times New Roman" w:hAnsi="Times New Roman"/>
          <w:b/>
        </w:rPr>
      </w:pPr>
      <w:r w:rsidRPr="00252982">
        <w:rPr>
          <w:rFonts w:ascii="Times New Roman" w:hAnsi="Times New Roman"/>
          <w:b/>
        </w:rPr>
        <w:t>CENA OFERTOWA:</w:t>
      </w:r>
    </w:p>
    <w:p w14:paraId="11D67AEE" w14:textId="77777777" w:rsidR="004E3DCB" w:rsidRPr="00BE0231" w:rsidRDefault="00631B2E" w:rsidP="003E6A00">
      <w:pPr>
        <w:tabs>
          <w:tab w:val="left" w:pos="4253"/>
          <w:tab w:val="left" w:pos="4962"/>
        </w:tabs>
        <w:spacing w:before="120" w:line="276" w:lineRule="auto"/>
        <w:rPr>
          <w:rFonts w:ascii="Times New Roman" w:hAnsi="Times New Roman"/>
          <w:bCs/>
          <w:sz w:val="22"/>
          <w:szCs w:val="22"/>
        </w:rPr>
      </w:pPr>
      <w:r w:rsidRPr="00BE0231">
        <w:rPr>
          <w:rFonts w:ascii="Times New Roman" w:hAnsi="Times New Roman"/>
          <w:bCs/>
          <w:sz w:val="22"/>
          <w:szCs w:val="22"/>
        </w:rPr>
        <w:t>Cena netto za całość przedmiotu zamówienia:</w:t>
      </w:r>
      <w:r w:rsidR="003E6A00">
        <w:rPr>
          <w:rFonts w:ascii="Times New Roman" w:hAnsi="Times New Roman"/>
          <w:bCs/>
          <w:sz w:val="22"/>
          <w:szCs w:val="22"/>
        </w:rPr>
        <w:tab/>
      </w:r>
      <w:r w:rsidR="007E2EC7" w:rsidRPr="00BE0231">
        <w:rPr>
          <w:rFonts w:ascii="Times New Roman" w:hAnsi="Times New Roman"/>
          <w:bCs/>
          <w:sz w:val="22"/>
          <w:szCs w:val="22"/>
        </w:rPr>
        <w:t xml:space="preserve"> </w:t>
      </w:r>
      <w:r w:rsidRPr="00BE0231">
        <w:rPr>
          <w:rFonts w:ascii="Times New Roman" w:hAnsi="Times New Roman"/>
          <w:bCs/>
          <w:sz w:val="22"/>
          <w:szCs w:val="22"/>
        </w:rPr>
        <w:t>………</w:t>
      </w:r>
      <w:r w:rsidR="00E25AA8">
        <w:rPr>
          <w:rFonts w:ascii="Times New Roman" w:hAnsi="Times New Roman"/>
          <w:bCs/>
          <w:sz w:val="22"/>
          <w:szCs w:val="22"/>
        </w:rPr>
        <w:t>…………..</w:t>
      </w:r>
      <w:r w:rsidRPr="00BE0231">
        <w:rPr>
          <w:rFonts w:ascii="Times New Roman" w:hAnsi="Times New Roman"/>
          <w:bCs/>
          <w:sz w:val="22"/>
          <w:szCs w:val="22"/>
        </w:rPr>
        <w:t>…… PLN</w:t>
      </w:r>
      <w:r w:rsidR="00614F72" w:rsidRPr="00BE0231">
        <w:rPr>
          <w:rFonts w:ascii="Times New Roman" w:hAnsi="Times New Roman"/>
          <w:bCs/>
          <w:sz w:val="22"/>
          <w:szCs w:val="22"/>
        </w:rPr>
        <w:t xml:space="preserve"> </w:t>
      </w:r>
    </w:p>
    <w:p w14:paraId="6C36ACCA" w14:textId="77777777" w:rsidR="00631B2E" w:rsidRPr="00BE0231" w:rsidRDefault="00631B2E" w:rsidP="00E25AA8">
      <w:pPr>
        <w:tabs>
          <w:tab w:val="left" w:pos="4253"/>
        </w:tabs>
        <w:spacing w:before="240" w:line="276" w:lineRule="auto"/>
        <w:rPr>
          <w:rFonts w:ascii="Times New Roman" w:hAnsi="Times New Roman"/>
          <w:bCs/>
          <w:sz w:val="22"/>
          <w:szCs w:val="22"/>
        </w:rPr>
      </w:pPr>
      <w:r w:rsidRPr="00BE0231">
        <w:rPr>
          <w:rFonts w:ascii="Times New Roman" w:hAnsi="Times New Roman"/>
          <w:bCs/>
          <w:sz w:val="22"/>
          <w:szCs w:val="22"/>
        </w:rPr>
        <w:t>Słownie netto:</w:t>
      </w:r>
      <w:r w:rsidR="009A6C1C" w:rsidRPr="00BE0231">
        <w:rPr>
          <w:rFonts w:ascii="Times New Roman" w:hAnsi="Times New Roman"/>
          <w:bCs/>
          <w:sz w:val="22"/>
          <w:szCs w:val="22"/>
        </w:rPr>
        <w:t xml:space="preserve"> …………</w:t>
      </w:r>
      <w:r w:rsidR="009A6C1C">
        <w:rPr>
          <w:rFonts w:ascii="Times New Roman" w:hAnsi="Times New Roman"/>
          <w:bCs/>
          <w:sz w:val="22"/>
          <w:szCs w:val="22"/>
        </w:rPr>
        <w:t>………………………………………………………</w:t>
      </w:r>
      <w:r w:rsidR="00E25AA8">
        <w:rPr>
          <w:rFonts w:ascii="Times New Roman" w:hAnsi="Times New Roman"/>
          <w:bCs/>
          <w:sz w:val="22"/>
          <w:szCs w:val="22"/>
        </w:rPr>
        <w:t>...</w:t>
      </w:r>
      <w:r w:rsidR="009A6C1C">
        <w:rPr>
          <w:rFonts w:ascii="Times New Roman" w:hAnsi="Times New Roman"/>
          <w:bCs/>
          <w:sz w:val="22"/>
          <w:szCs w:val="22"/>
        </w:rPr>
        <w:t>………</w:t>
      </w:r>
      <w:r w:rsidR="009A6C1C" w:rsidRPr="00BE0231">
        <w:rPr>
          <w:rFonts w:ascii="Times New Roman" w:hAnsi="Times New Roman"/>
          <w:bCs/>
          <w:sz w:val="22"/>
          <w:szCs w:val="22"/>
        </w:rPr>
        <w:t>…zł …</w:t>
      </w:r>
      <w:r w:rsidR="00E25AA8">
        <w:rPr>
          <w:rFonts w:ascii="Times New Roman" w:hAnsi="Times New Roman"/>
          <w:bCs/>
          <w:sz w:val="22"/>
          <w:szCs w:val="22"/>
        </w:rPr>
        <w:t>..</w:t>
      </w:r>
      <w:r w:rsidR="009A6C1C" w:rsidRPr="00BE0231">
        <w:rPr>
          <w:rFonts w:ascii="Times New Roman" w:hAnsi="Times New Roman"/>
          <w:bCs/>
          <w:sz w:val="22"/>
          <w:szCs w:val="22"/>
        </w:rPr>
        <w:t>…/100 gr.</w:t>
      </w:r>
    </w:p>
    <w:p w14:paraId="088FA14B" w14:textId="77777777" w:rsidR="00631B2E" w:rsidRPr="00BE0231" w:rsidRDefault="00631B2E" w:rsidP="003E6A00">
      <w:pPr>
        <w:tabs>
          <w:tab w:val="left" w:pos="4253"/>
          <w:tab w:val="left" w:pos="4962"/>
        </w:tabs>
        <w:spacing w:before="240" w:line="276" w:lineRule="auto"/>
        <w:rPr>
          <w:rFonts w:ascii="Times New Roman" w:hAnsi="Times New Roman"/>
          <w:bCs/>
          <w:sz w:val="22"/>
          <w:szCs w:val="22"/>
        </w:rPr>
      </w:pPr>
      <w:r w:rsidRPr="00BE0231">
        <w:rPr>
          <w:rFonts w:ascii="Times New Roman" w:hAnsi="Times New Roman"/>
          <w:bCs/>
          <w:sz w:val="22"/>
          <w:szCs w:val="22"/>
        </w:rPr>
        <w:t>Podatek VAT w wysokości ……… %,    tj.</w:t>
      </w:r>
      <w:r w:rsidR="00FA2A24">
        <w:rPr>
          <w:rFonts w:ascii="Times New Roman" w:hAnsi="Times New Roman"/>
          <w:bCs/>
          <w:sz w:val="22"/>
          <w:szCs w:val="22"/>
        </w:rPr>
        <w:t xml:space="preserve"> </w:t>
      </w:r>
      <w:r w:rsidR="00FA2A24" w:rsidRPr="00BE0231">
        <w:rPr>
          <w:rFonts w:ascii="Times New Roman" w:hAnsi="Times New Roman"/>
          <w:bCs/>
          <w:sz w:val="22"/>
          <w:szCs w:val="22"/>
        </w:rPr>
        <w:t>……</w:t>
      </w:r>
      <w:r w:rsidR="00E25AA8">
        <w:rPr>
          <w:rFonts w:ascii="Times New Roman" w:hAnsi="Times New Roman"/>
          <w:bCs/>
          <w:sz w:val="22"/>
          <w:szCs w:val="22"/>
        </w:rPr>
        <w:t>………</w:t>
      </w:r>
      <w:r w:rsidR="00FA2A24" w:rsidRPr="00BE0231">
        <w:rPr>
          <w:rFonts w:ascii="Times New Roman" w:hAnsi="Times New Roman"/>
          <w:bCs/>
          <w:sz w:val="22"/>
          <w:szCs w:val="22"/>
        </w:rPr>
        <w:t>……</w:t>
      </w:r>
      <w:r w:rsidR="00E25AA8">
        <w:rPr>
          <w:rFonts w:ascii="Times New Roman" w:hAnsi="Times New Roman"/>
          <w:bCs/>
          <w:sz w:val="22"/>
          <w:szCs w:val="22"/>
        </w:rPr>
        <w:t>….</w:t>
      </w:r>
      <w:r w:rsidR="00FA2A24" w:rsidRPr="00BE0231">
        <w:rPr>
          <w:rFonts w:ascii="Times New Roman" w:hAnsi="Times New Roman"/>
          <w:bCs/>
          <w:sz w:val="22"/>
          <w:szCs w:val="22"/>
        </w:rPr>
        <w:t>… PLN</w:t>
      </w:r>
    </w:p>
    <w:p w14:paraId="092B80E8" w14:textId="77777777" w:rsidR="00631B2E" w:rsidRPr="00BE0231" w:rsidRDefault="00631B2E" w:rsidP="003E6A00">
      <w:pPr>
        <w:tabs>
          <w:tab w:val="left" w:pos="4253"/>
        </w:tabs>
        <w:spacing w:before="240" w:line="276" w:lineRule="auto"/>
        <w:rPr>
          <w:rFonts w:ascii="Times New Roman" w:hAnsi="Times New Roman"/>
          <w:b/>
          <w:sz w:val="22"/>
          <w:szCs w:val="22"/>
        </w:rPr>
      </w:pPr>
      <w:r w:rsidRPr="003E6A00">
        <w:rPr>
          <w:rFonts w:ascii="Times New Roman" w:hAnsi="Times New Roman"/>
          <w:bCs/>
          <w:sz w:val="22"/>
          <w:szCs w:val="22"/>
        </w:rPr>
        <w:t>Cena brutto za całość przedmiotu zamówienia:</w:t>
      </w:r>
      <w:r w:rsidR="00BE0231">
        <w:rPr>
          <w:rFonts w:ascii="Times New Roman" w:hAnsi="Times New Roman"/>
          <w:b/>
          <w:sz w:val="22"/>
          <w:szCs w:val="22"/>
        </w:rPr>
        <w:t xml:space="preserve"> </w:t>
      </w:r>
      <w:r w:rsidR="003E6A00">
        <w:rPr>
          <w:rFonts w:ascii="Times New Roman" w:hAnsi="Times New Roman"/>
          <w:b/>
          <w:sz w:val="22"/>
          <w:szCs w:val="22"/>
        </w:rPr>
        <w:tab/>
      </w:r>
      <w:r w:rsidR="003E6A00" w:rsidRPr="00BE0231">
        <w:rPr>
          <w:rFonts w:ascii="Times New Roman" w:hAnsi="Times New Roman"/>
          <w:bCs/>
          <w:sz w:val="22"/>
          <w:szCs w:val="22"/>
        </w:rPr>
        <w:t>………</w:t>
      </w:r>
      <w:r w:rsidR="00E25AA8">
        <w:rPr>
          <w:rFonts w:ascii="Times New Roman" w:hAnsi="Times New Roman"/>
          <w:bCs/>
          <w:sz w:val="22"/>
          <w:szCs w:val="22"/>
        </w:rPr>
        <w:t>……..</w:t>
      </w:r>
      <w:r w:rsidR="003E6A00" w:rsidRPr="00BE0231">
        <w:rPr>
          <w:rFonts w:ascii="Times New Roman" w:hAnsi="Times New Roman"/>
          <w:bCs/>
          <w:sz w:val="22"/>
          <w:szCs w:val="22"/>
        </w:rPr>
        <w:t>…… PLN</w:t>
      </w:r>
    </w:p>
    <w:p w14:paraId="64FD02C5" w14:textId="77777777" w:rsidR="00F52FF0" w:rsidRDefault="00631B2E" w:rsidP="00F52FF0">
      <w:pPr>
        <w:spacing w:before="240" w:line="276" w:lineRule="auto"/>
        <w:rPr>
          <w:rFonts w:ascii="Times New Roman" w:hAnsi="Times New Roman"/>
          <w:bCs/>
          <w:sz w:val="22"/>
          <w:szCs w:val="22"/>
        </w:rPr>
      </w:pPr>
      <w:r w:rsidRPr="00BE0231">
        <w:rPr>
          <w:rFonts w:ascii="Times New Roman" w:hAnsi="Times New Roman"/>
          <w:bCs/>
          <w:sz w:val="22"/>
          <w:szCs w:val="22"/>
        </w:rPr>
        <w:t>Słownie brutto: …………</w:t>
      </w:r>
      <w:r w:rsidR="00BE0231">
        <w:rPr>
          <w:rFonts w:ascii="Times New Roman" w:hAnsi="Times New Roman"/>
          <w:bCs/>
          <w:sz w:val="22"/>
          <w:szCs w:val="22"/>
        </w:rPr>
        <w:t>………………………………………………………………</w:t>
      </w:r>
      <w:r w:rsidRPr="00BE0231">
        <w:rPr>
          <w:rFonts w:ascii="Times New Roman" w:hAnsi="Times New Roman"/>
          <w:bCs/>
          <w:sz w:val="22"/>
          <w:szCs w:val="22"/>
        </w:rPr>
        <w:t>…</w:t>
      </w:r>
      <w:r w:rsidR="00106308" w:rsidRPr="00BE0231">
        <w:rPr>
          <w:rFonts w:ascii="Times New Roman" w:hAnsi="Times New Roman"/>
          <w:bCs/>
          <w:sz w:val="22"/>
          <w:szCs w:val="22"/>
        </w:rPr>
        <w:t xml:space="preserve">zł </w:t>
      </w:r>
      <w:r w:rsidRPr="00BE0231">
        <w:rPr>
          <w:rFonts w:ascii="Times New Roman" w:hAnsi="Times New Roman"/>
          <w:bCs/>
          <w:sz w:val="22"/>
          <w:szCs w:val="22"/>
        </w:rPr>
        <w:t>…</w:t>
      </w:r>
      <w:r w:rsidR="00E25AA8">
        <w:rPr>
          <w:rFonts w:ascii="Times New Roman" w:hAnsi="Times New Roman"/>
          <w:bCs/>
          <w:sz w:val="22"/>
          <w:szCs w:val="22"/>
        </w:rPr>
        <w:t>..</w:t>
      </w:r>
      <w:r w:rsidRPr="00BE0231">
        <w:rPr>
          <w:rFonts w:ascii="Times New Roman" w:hAnsi="Times New Roman"/>
          <w:bCs/>
          <w:sz w:val="22"/>
          <w:szCs w:val="22"/>
        </w:rPr>
        <w:t>…</w:t>
      </w:r>
      <w:r w:rsidR="00106308" w:rsidRPr="00BE0231">
        <w:rPr>
          <w:rFonts w:ascii="Times New Roman" w:hAnsi="Times New Roman"/>
          <w:bCs/>
          <w:sz w:val="22"/>
          <w:szCs w:val="22"/>
        </w:rPr>
        <w:t xml:space="preserve">/100 gr. </w:t>
      </w:r>
    </w:p>
    <w:p w14:paraId="59602C23" w14:textId="77777777" w:rsidR="00F52FF0" w:rsidRPr="005F277A" w:rsidRDefault="00F52FF0" w:rsidP="005A41E9">
      <w:pPr>
        <w:pStyle w:val="Akapitzlist"/>
        <w:numPr>
          <w:ilvl w:val="0"/>
          <w:numId w:val="1"/>
        </w:numPr>
        <w:spacing w:before="360" w:after="120" w:line="276" w:lineRule="auto"/>
        <w:ind w:left="425" w:hanging="425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ASORTYMENTOWO - CENOWY</w:t>
      </w:r>
      <w:r w:rsidRPr="005F277A">
        <w:rPr>
          <w:rFonts w:ascii="Times New Roman" w:hAnsi="Times New Roman"/>
          <w:b/>
        </w:rPr>
        <w:t>:</w:t>
      </w:r>
    </w:p>
    <w:p w14:paraId="598A1C1F" w14:textId="77777777" w:rsidR="00F52FF0" w:rsidRDefault="00F52FF0" w:rsidP="00F52FF0">
      <w:pPr>
        <w:pStyle w:val="Akapitzlist"/>
        <w:autoSpaceDE w:val="0"/>
        <w:autoSpaceDN w:val="0"/>
        <w:adjustRightInd w:val="0"/>
        <w:spacing w:before="240" w:after="240"/>
        <w:ind w:left="1418" w:hanging="1418"/>
        <w:contextualSpacing w:val="0"/>
        <w:jc w:val="both"/>
        <w:rPr>
          <w:rFonts w:ascii="Times New Roman" w:hAnsi="Times New Roman"/>
        </w:rPr>
      </w:pPr>
      <w:r w:rsidRPr="00844CA1">
        <w:rPr>
          <w:rFonts w:ascii="Times New Roman" w:hAnsi="Times New Roman"/>
          <w:b/>
          <w:bCs/>
          <w:sz w:val="22"/>
          <w:szCs w:val="22"/>
        </w:rPr>
        <w:t>Tabela nr 1</w:t>
      </w:r>
      <w:bookmarkStart w:id="1" w:name="_Hlk52952535"/>
      <w:r>
        <w:rPr>
          <w:rFonts w:ascii="Times New Roman" w:hAnsi="Times New Roman"/>
          <w:b/>
          <w:bCs/>
          <w:sz w:val="22"/>
          <w:szCs w:val="22"/>
        </w:rPr>
        <w:t>.</w:t>
      </w:r>
      <w:r>
        <w:rPr>
          <w:rFonts w:ascii="Times New Roman" w:hAnsi="Times New Roman"/>
          <w:b/>
          <w:bCs/>
          <w:sz w:val="22"/>
          <w:szCs w:val="22"/>
        </w:rPr>
        <w:tab/>
        <w:t>Wykaz odpadów niebezpiecznych występujących najczęściej w cyklu miesięcznym.</w:t>
      </w:r>
      <w:bookmarkEnd w:id="1"/>
    </w:p>
    <w:tbl>
      <w:tblPr>
        <w:tblW w:w="9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2268"/>
        <w:gridCol w:w="992"/>
        <w:gridCol w:w="1047"/>
        <w:gridCol w:w="953"/>
        <w:gridCol w:w="953"/>
        <w:gridCol w:w="953"/>
        <w:gridCol w:w="953"/>
      </w:tblGrid>
      <w:tr w:rsidR="00F52FF0" w:rsidRPr="00EE013B" w14:paraId="02668504" w14:textId="77777777" w:rsidTr="00A906B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265B033" w14:textId="77777777" w:rsidR="00F52FF0" w:rsidRPr="008E2F95" w:rsidRDefault="00F52FF0" w:rsidP="00A906B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2254D53" w14:textId="77777777" w:rsidR="00F52FF0" w:rsidRPr="008E2F95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Kod odpadu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1436DA" w14:textId="77777777" w:rsidR="00F52FF0" w:rsidRPr="008E2F95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Rodzaj odpadu (przeznaczone do utylizacji)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8930E6" w14:textId="77777777" w:rsidR="00F52FF0" w:rsidRPr="008E2F95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Szacunkowa ilość odpadu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[Mg]</w:t>
            </w:r>
          </w:p>
        </w:tc>
        <w:tc>
          <w:tcPr>
            <w:tcW w:w="1047" w:type="dxa"/>
            <w:vAlign w:val="center"/>
          </w:tcPr>
          <w:p w14:paraId="4025AA04" w14:textId="77777777" w:rsidR="00F52FF0" w:rsidRPr="008E2F95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 xml:space="preserve">Cena jedn.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etto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[PLN]</w:t>
            </w:r>
          </w:p>
        </w:tc>
        <w:tc>
          <w:tcPr>
            <w:tcW w:w="953" w:type="dxa"/>
            <w:vAlign w:val="center"/>
          </w:tcPr>
          <w:p w14:paraId="7FF839B6" w14:textId="77777777" w:rsidR="00F52FF0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Cena poz. netto (kol. 4x5)</w:t>
            </w:r>
          </w:p>
          <w:p w14:paraId="70CAE849" w14:textId="77777777" w:rsidR="00F52FF0" w:rsidRPr="008E2F95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[PLN]</w:t>
            </w:r>
          </w:p>
        </w:tc>
        <w:tc>
          <w:tcPr>
            <w:tcW w:w="953" w:type="dxa"/>
            <w:vAlign w:val="center"/>
          </w:tcPr>
          <w:p w14:paraId="333E2B63" w14:textId="77777777" w:rsidR="00F52FF0" w:rsidRPr="008E2F95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Stawka podatku VAT %</w:t>
            </w:r>
          </w:p>
        </w:tc>
        <w:tc>
          <w:tcPr>
            <w:tcW w:w="953" w:type="dxa"/>
            <w:vAlign w:val="center"/>
          </w:tcPr>
          <w:p w14:paraId="731339F9" w14:textId="77777777" w:rsidR="00F52FF0" w:rsidRPr="008E2F95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Wartość podatku VAT (kol. 6x7)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[PLN]</w:t>
            </w:r>
          </w:p>
        </w:tc>
        <w:tc>
          <w:tcPr>
            <w:tcW w:w="953" w:type="dxa"/>
            <w:vAlign w:val="center"/>
          </w:tcPr>
          <w:p w14:paraId="43A3EA76" w14:textId="77777777" w:rsidR="00F52FF0" w:rsidRPr="008E2F95" w:rsidRDefault="00F52FF0" w:rsidP="00A906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Wartość poz. ogółem brutto (kol. 6+8)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[PLN]</w:t>
            </w:r>
          </w:p>
        </w:tc>
      </w:tr>
      <w:tr w:rsidR="00F52FF0" w:rsidRPr="00EE013B" w14:paraId="3BA85AE4" w14:textId="77777777" w:rsidTr="00A467FD">
        <w:trPr>
          <w:trHeight w:val="153"/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2099D41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bCs/>
                <w:sz w:val="18"/>
                <w:szCs w:val="20"/>
              </w:rPr>
            </w:pPr>
            <w:r w:rsidRPr="002B2CD6">
              <w:rPr>
                <w:rFonts w:ascii="Times New Roman" w:hAnsi="Times New Roman"/>
                <w:bCs/>
                <w:sz w:val="18"/>
                <w:szCs w:val="20"/>
              </w:rPr>
              <w:t>1</w:t>
            </w:r>
          </w:p>
        </w:tc>
        <w:tc>
          <w:tcPr>
            <w:tcW w:w="1135" w:type="dxa"/>
            <w:shd w:val="clear" w:color="auto" w:fill="F2F2F2" w:themeFill="background1" w:themeFillShade="F2"/>
            <w:vAlign w:val="center"/>
          </w:tcPr>
          <w:p w14:paraId="35E2A64D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312A0BA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CACE7B9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1047" w:type="dxa"/>
            <w:shd w:val="clear" w:color="auto" w:fill="F2F2F2" w:themeFill="background1" w:themeFillShade="F2"/>
            <w:vAlign w:val="center"/>
          </w:tcPr>
          <w:p w14:paraId="60426A1D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14:paraId="6EEDC66E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14:paraId="32E25961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14:paraId="308BBBFA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14:paraId="7BB72236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</w:tr>
      <w:tr w:rsidR="00F52FF0" w:rsidRPr="00EE013B" w14:paraId="22362275" w14:textId="77777777" w:rsidTr="002B2CD6">
        <w:trPr>
          <w:trHeight w:val="372"/>
          <w:jc w:val="center"/>
        </w:trPr>
        <w:tc>
          <w:tcPr>
            <w:tcW w:w="567" w:type="dxa"/>
            <w:shd w:val="clear" w:color="auto" w:fill="auto"/>
          </w:tcPr>
          <w:p w14:paraId="44B3BE9C" w14:textId="77777777" w:rsidR="00F52FF0" w:rsidRPr="00A02621" w:rsidRDefault="00F52FF0" w:rsidP="002B2CD6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2621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135" w:type="dxa"/>
            <w:shd w:val="clear" w:color="auto" w:fill="auto"/>
          </w:tcPr>
          <w:p w14:paraId="3EA44216" w14:textId="77777777" w:rsidR="00F52FF0" w:rsidRPr="00AC1791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04*</w:t>
            </w:r>
          </w:p>
        </w:tc>
        <w:tc>
          <w:tcPr>
            <w:tcW w:w="2268" w:type="dxa"/>
            <w:shd w:val="clear" w:color="auto" w:fill="auto"/>
          </w:tcPr>
          <w:p w14:paraId="3E88108C" w14:textId="77777777" w:rsidR="00F52FF0" w:rsidRPr="00AC1791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Odpady zawierające rtęć</w:t>
            </w:r>
          </w:p>
        </w:tc>
        <w:tc>
          <w:tcPr>
            <w:tcW w:w="992" w:type="dxa"/>
            <w:shd w:val="clear" w:color="auto" w:fill="auto"/>
          </w:tcPr>
          <w:p w14:paraId="04EF9A70" w14:textId="77777777" w:rsidR="00F52FF0" w:rsidRPr="009B3D00" w:rsidRDefault="00F52FF0" w:rsidP="00AC1791">
            <w:pPr>
              <w:spacing w:before="120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3D00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1047" w:type="dxa"/>
            <w:vAlign w:val="center"/>
          </w:tcPr>
          <w:p w14:paraId="77046A6A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7F735964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07395F52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3F0A885C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121DF469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EE013B" w14:paraId="22F65E2D" w14:textId="77777777" w:rsidTr="002B2CD6">
        <w:trPr>
          <w:jc w:val="center"/>
        </w:trPr>
        <w:tc>
          <w:tcPr>
            <w:tcW w:w="567" w:type="dxa"/>
            <w:shd w:val="clear" w:color="auto" w:fill="auto"/>
          </w:tcPr>
          <w:p w14:paraId="11D4B2D5" w14:textId="77777777" w:rsidR="00F52FF0" w:rsidRPr="00A02621" w:rsidRDefault="00F52FF0" w:rsidP="002B2CD6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2621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135" w:type="dxa"/>
            <w:shd w:val="clear" w:color="auto" w:fill="auto"/>
          </w:tcPr>
          <w:p w14:paraId="27DD3E11" w14:textId="77777777" w:rsidR="00F52FF0" w:rsidRPr="00AC1791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03*</w:t>
            </w:r>
          </w:p>
        </w:tc>
        <w:tc>
          <w:tcPr>
            <w:tcW w:w="2268" w:type="dxa"/>
            <w:shd w:val="clear" w:color="auto" w:fill="auto"/>
          </w:tcPr>
          <w:p w14:paraId="6DA2DDDA" w14:textId="77777777" w:rsidR="00F52FF0" w:rsidRPr="00AC1791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Rozpuszczalniki chlorowcoorganiczne, roztwory z przemywania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ciecze macierzyste</w:t>
            </w:r>
          </w:p>
        </w:tc>
        <w:tc>
          <w:tcPr>
            <w:tcW w:w="992" w:type="dxa"/>
            <w:shd w:val="clear" w:color="auto" w:fill="auto"/>
          </w:tcPr>
          <w:p w14:paraId="1C25DF92" w14:textId="77777777" w:rsidR="00F52FF0" w:rsidRPr="009B3D00" w:rsidRDefault="00F52FF0" w:rsidP="00AC1791">
            <w:pPr>
              <w:spacing w:before="120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3D00">
              <w:rPr>
                <w:rFonts w:ascii="Times New Roman" w:hAnsi="Times New Roman"/>
                <w:sz w:val="20"/>
                <w:szCs w:val="20"/>
              </w:rPr>
              <w:t>0,500</w:t>
            </w:r>
          </w:p>
        </w:tc>
        <w:tc>
          <w:tcPr>
            <w:tcW w:w="1047" w:type="dxa"/>
            <w:vAlign w:val="center"/>
          </w:tcPr>
          <w:p w14:paraId="73FEA2C0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0AB6A13B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1B54031E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01084F99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36E24ED0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EE013B" w14:paraId="03FE8E26" w14:textId="77777777" w:rsidTr="002B2CD6">
        <w:trPr>
          <w:jc w:val="center"/>
        </w:trPr>
        <w:tc>
          <w:tcPr>
            <w:tcW w:w="567" w:type="dxa"/>
            <w:shd w:val="clear" w:color="auto" w:fill="auto"/>
          </w:tcPr>
          <w:p w14:paraId="6087B6C4" w14:textId="77777777" w:rsidR="00F52FF0" w:rsidRPr="00A02621" w:rsidRDefault="00F52FF0" w:rsidP="002B2CD6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2621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135" w:type="dxa"/>
            <w:shd w:val="clear" w:color="auto" w:fill="auto"/>
          </w:tcPr>
          <w:p w14:paraId="517B75E9" w14:textId="77777777" w:rsidR="00F52FF0" w:rsidRPr="00AC1791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04*</w:t>
            </w:r>
          </w:p>
        </w:tc>
        <w:tc>
          <w:tcPr>
            <w:tcW w:w="2268" w:type="dxa"/>
            <w:shd w:val="clear" w:color="auto" w:fill="auto"/>
          </w:tcPr>
          <w:p w14:paraId="08675D64" w14:textId="77777777" w:rsidR="00F52FF0" w:rsidRPr="00AC1791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Inne rozpuszczalniki organiczne, roztwory 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przemywania i ciecze macierzyste </w:t>
            </w:r>
          </w:p>
        </w:tc>
        <w:tc>
          <w:tcPr>
            <w:tcW w:w="992" w:type="dxa"/>
            <w:shd w:val="clear" w:color="auto" w:fill="auto"/>
          </w:tcPr>
          <w:p w14:paraId="00766E78" w14:textId="77777777" w:rsidR="00F52FF0" w:rsidRPr="009B3D00" w:rsidRDefault="00F52FF0" w:rsidP="00AC1791">
            <w:pPr>
              <w:spacing w:before="120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3D00">
              <w:rPr>
                <w:rFonts w:ascii="Times New Roman" w:hAnsi="Times New Roman"/>
                <w:sz w:val="20"/>
                <w:szCs w:val="20"/>
              </w:rPr>
              <w:t>1,400</w:t>
            </w:r>
          </w:p>
        </w:tc>
        <w:tc>
          <w:tcPr>
            <w:tcW w:w="1047" w:type="dxa"/>
            <w:vAlign w:val="center"/>
          </w:tcPr>
          <w:p w14:paraId="5A789A5A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5FC667B4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5985571B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6B6B842B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16BA4BE7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EE013B" w14:paraId="569CC8DC" w14:textId="77777777" w:rsidTr="002B2CD6">
        <w:trPr>
          <w:jc w:val="center"/>
        </w:trPr>
        <w:tc>
          <w:tcPr>
            <w:tcW w:w="567" w:type="dxa"/>
            <w:shd w:val="clear" w:color="auto" w:fill="auto"/>
          </w:tcPr>
          <w:p w14:paraId="57A0083E" w14:textId="77777777" w:rsidR="00F52FF0" w:rsidRPr="00A02621" w:rsidRDefault="00F52FF0" w:rsidP="002B2CD6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2621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135" w:type="dxa"/>
            <w:shd w:val="clear" w:color="auto" w:fill="auto"/>
          </w:tcPr>
          <w:p w14:paraId="31691475" w14:textId="77777777" w:rsidR="00F52FF0" w:rsidRPr="00AC1791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10*</w:t>
            </w:r>
          </w:p>
        </w:tc>
        <w:tc>
          <w:tcPr>
            <w:tcW w:w="2268" w:type="dxa"/>
            <w:shd w:val="clear" w:color="auto" w:fill="auto"/>
          </w:tcPr>
          <w:p w14:paraId="27428F7E" w14:textId="77777777" w:rsidR="00F52FF0" w:rsidRPr="00AC1791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Opakowania zawierające pozostałości substancji niebezpiecznych lub nimi zanieczyszczone</w:t>
            </w:r>
          </w:p>
        </w:tc>
        <w:tc>
          <w:tcPr>
            <w:tcW w:w="992" w:type="dxa"/>
            <w:shd w:val="clear" w:color="auto" w:fill="auto"/>
          </w:tcPr>
          <w:p w14:paraId="3F879716" w14:textId="77777777" w:rsidR="00F52FF0" w:rsidRPr="004E3507" w:rsidRDefault="00F52FF0" w:rsidP="00AC1791">
            <w:pPr>
              <w:spacing w:before="120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0,220</w:t>
            </w:r>
          </w:p>
        </w:tc>
        <w:tc>
          <w:tcPr>
            <w:tcW w:w="1047" w:type="dxa"/>
            <w:vAlign w:val="center"/>
          </w:tcPr>
          <w:p w14:paraId="4FBBF751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790BAD79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500AECFF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4E32DE29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10819779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EE013B" w14:paraId="24AC5D5E" w14:textId="77777777" w:rsidTr="002B2CD6">
        <w:trPr>
          <w:jc w:val="center"/>
        </w:trPr>
        <w:tc>
          <w:tcPr>
            <w:tcW w:w="567" w:type="dxa"/>
            <w:shd w:val="clear" w:color="auto" w:fill="auto"/>
          </w:tcPr>
          <w:p w14:paraId="57D279D6" w14:textId="77777777" w:rsidR="00F52FF0" w:rsidRPr="00A02621" w:rsidRDefault="00F52FF0" w:rsidP="002B2CD6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2621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135" w:type="dxa"/>
            <w:shd w:val="clear" w:color="auto" w:fill="auto"/>
          </w:tcPr>
          <w:p w14:paraId="4098DF62" w14:textId="77777777" w:rsidR="00F52FF0" w:rsidRPr="004E3507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08*</w:t>
            </w:r>
          </w:p>
        </w:tc>
        <w:tc>
          <w:tcPr>
            <w:tcW w:w="2268" w:type="dxa"/>
            <w:shd w:val="clear" w:color="auto" w:fill="auto"/>
          </w:tcPr>
          <w:p w14:paraId="43BE87DF" w14:textId="77777777" w:rsidR="00F52FF0" w:rsidRPr="004E3507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Zużyte organiczne chemikalia zawierające substancje niebezpieczne (np. przeterminowane odczynniki chemiczne)</w:t>
            </w:r>
          </w:p>
        </w:tc>
        <w:tc>
          <w:tcPr>
            <w:tcW w:w="992" w:type="dxa"/>
            <w:shd w:val="clear" w:color="auto" w:fill="auto"/>
          </w:tcPr>
          <w:p w14:paraId="7F6F449C" w14:textId="77777777" w:rsidR="00F52FF0" w:rsidRPr="004E3507" w:rsidRDefault="00F52FF0" w:rsidP="00AC1791">
            <w:pPr>
              <w:spacing w:before="120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1047" w:type="dxa"/>
            <w:vAlign w:val="center"/>
          </w:tcPr>
          <w:p w14:paraId="6AA80344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4A922570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63B31C71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69570453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4A4DC5DC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EE013B" w14:paraId="0B6DDD61" w14:textId="77777777" w:rsidTr="002B2CD6">
        <w:trPr>
          <w:trHeight w:val="821"/>
          <w:jc w:val="center"/>
        </w:trPr>
        <w:tc>
          <w:tcPr>
            <w:tcW w:w="567" w:type="dxa"/>
            <w:shd w:val="clear" w:color="auto" w:fill="auto"/>
          </w:tcPr>
          <w:p w14:paraId="0386ADD4" w14:textId="77777777" w:rsidR="00F52FF0" w:rsidRPr="00A02621" w:rsidRDefault="00F52FF0" w:rsidP="002B2CD6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262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135" w:type="dxa"/>
            <w:shd w:val="clear" w:color="auto" w:fill="auto"/>
          </w:tcPr>
          <w:p w14:paraId="60C746DA" w14:textId="77777777" w:rsidR="00F52FF0" w:rsidRPr="004E3507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268" w:type="dxa"/>
            <w:shd w:val="clear" w:color="auto" w:fill="auto"/>
          </w:tcPr>
          <w:p w14:paraId="57F5F2CF" w14:textId="77777777" w:rsidR="00F52FF0" w:rsidRPr="004E3507" w:rsidRDefault="00F52FF0" w:rsidP="00AC1791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4E3507">
              <w:rPr>
                <w:rFonts w:ascii="Times New Roman" w:hAnsi="Times New Roman"/>
                <w:sz w:val="20"/>
                <w:szCs w:val="20"/>
              </w:rPr>
              <w:t>Zużyte chemikalia inne niż wymienione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06, 16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07 lub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E3507">
              <w:rPr>
                <w:rFonts w:ascii="Times New Roman" w:hAnsi="Times New Roman"/>
                <w:sz w:val="20"/>
                <w:szCs w:val="20"/>
              </w:rPr>
              <w:t xml:space="preserve">08 </w:t>
            </w:r>
          </w:p>
        </w:tc>
        <w:tc>
          <w:tcPr>
            <w:tcW w:w="992" w:type="dxa"/>
            <w:shd w:val="clear" w:color="auto" w:fill="auto"/>
          </w:tcPr>
          <w:p w14:paraId="1170D255" w14:textId="77777777" w:rsidR="00F52FF0" w:rsidRPr="004E3507" w:rsidRDefault="00F52FF0" w:rsidP="00AC1791">
            <w:pPr>
              <w:spacing w:before="120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0,100</w:t>
            </w:r>
          </w:p>
        </w:tc>
        <w:tc>
          <w:tcPr>
            <w:tcW w:w="1047" w:type="dxa"/>
            <w:vAlign w:val="center"/>
          </w:tcPr>
          <w:p w14:paraId="3041C645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6660122A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0EA5D1F1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0A73C79F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16BDD3AA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EE013B" w14:paraId="1D99E8BC" w14:textId="77777777" w:rsidTr="00A467FD">
        <w:trPr>
          <w:trHeight w:val="539"/>
          <w:jc w:val="center"/>
        </w:trPr>
        <w:tc>
          <w:tcPr>
            <w:tcW w:w="6009" w:type="dxa"/>
            <w:gridSpan w:val="5"/>
            <w:shd w:val="clear" w:color="auto" w:fill="auto"/>
            <w:vAlign w:val="center"/>
          </w:tcPr>
          <w:p w14:paraId="10D283B2" w14:textId="77777777" w:rsidR="00F52FF0" w:rsidRPr="006E4974" w:rsidRDefault="00F52FF0" w:rsidP="00E662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4974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953" w:type="dxa"/>
            <w:vAlign w:val="center"/>
          </w:tcPr>
          <w:p w14:paraId="7712F2A4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CF37983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13895ADA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14:paraId="176F22E2" w14:textId="77777777" w:rsidR="00F52FF0" w:rsidRPr="004E3507" w:rsidRDefault="00F52FF0" w:rsidP="00E662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82235A" w14:textId="77777777" w:rsidR="00F52FF0" w:rsidRPr="002D4883" w:rsidRDefault="00F52FF0" w:rsidP="00F52FF0">
      <w:pPr>
        <w:suppressAutoHyphens w:val="0"/>
        <w:spacing w:before="120" w:after="160" w:line="259" w:lineRule="auto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  <w:r w:rsidRPr="002D4883">
        <w:rPr>
          <w:rFonts w:ascii="Times New Roman" w:hAnsi="Times New Roman"/>
          <w:b/>
          <w:bCs/>
          <w:sz w:val="22"/>
          <w:szCs w:val="22"/>
          <w:u w:val="single"/>
        </w:rPr>
        <w:t>Łączna zaoferowana cena będzie stanowiła podstawę do wyboru oferty najkorzystniejszej.</w:t>
      </w:r>
    </w:p>
    <w:p w14:paraId="7F93103A" w14:textId="77777777" w:rsidR="00F52FF0" w:rsidRPr="00A02621" w:rsidRDefault="00F52FF0" w:rsidP="00F52FF0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0"/>
          <w:szCs w:val="20"/>
        </w:rPr>
      </w:pPr>
      <w:r w:rsidRPr="00A02621">
        <w:rPr>
          <w:rFonts w:ascii="Times New Roman" w:hAnsi="Times New Roman"/>
          <w:b/>
          <w:iCs/>
          <w:sz w:val="20"/>
          <w:szCs w:val="20"/>
        </w:rPr>
        <w:t>Objaśnienia:</w:t>
      </w:r>
    </w:p>
    <w:p w14:paraId="47E28DC9" w14:textId="77777777" w:rsidR="00F52FF0" w:rsidRDefault="00F52FF0" w:rsidP="00A02621">
      <w:pPr>
        <w:suppressAutoHyphens w:val="0"/>
        <w:autoSpaceDE w:val="0"/>
        <w:autoSpaceDN w:val="0"/>
        <w:adjustRightInd w:val="0"/>
        <w:spacing w:before="60"/>
        <w:ind w:left="1134" w:hanging="284"/>
        <w:jc w:val="both"/>
        <w:rPr>
          <w:rFonts w:ascii="Times New Roman" w:hAnsi="Times New Roman"/>
          <w:b/>
          <w:bCs/>
          <w:sz w:val="22"/>
          <w:szCs w:val="22"/>
        </w:rPr>
      </w:pPr>
      <w:r w:rsidRPr="00AC1791">
        <w:rPr>
          <w:rFonts w:ascii="Times New Roman" w:hAnsi="Times New Roman"/>
          <w:b/>
          <w:sz w:val="22"/>
          <w:szCs w:val="20"/>
        </w:rPr>
        <w:t>*</w:t>
      </w:r>
      <w:r w:rsidR="00AC1791">
        <w:rPr>
          <w:rFonts w:ascii="Times New Roman" w:hAnsi="Times New Roman"/>
          <w:sz w:val="20"/>
          <w:szCs w:val="20"/>
        </w:rPr>
        <w:t xml:space="preserve"> -  </w:t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Odpadami niebezpiecznymi w katalogu odpadów są odpady oznakowane indeksem górnym w postaci gwiazdki „</w:t>
      </w:r>
      <w:r w:rsidRPr="004E3507">
        <w:rPr>
          <w:rFonts w:ascii="Times New Roman" w:hAnsi="Times New Roman"/>
          <w:sz w:val="20"/>
          <w:szCs w:val="20"/>
        </w:rPr>
        <w:t>*</w:t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” przy kodzie rodzaju odpadów, chyba że mają zastosowanie przepisy art. 7 ustawy z dnia 14</w:t>
      </w:r>
      <w:r>
        <w:rPr>
          <w:rFonts w:ascii="TimesNewRoman" w:eastAsiaTheme="minorHAnsi" w:hAnsi="TimesNewRoman" w:cs="TimesNewRoman"/>
          <w:sz w:val="20"/>
          <w:szCs w:val="20"/>
          <w:lang w:eastAsia="en-US"/>
        </w:rPr>
        <w:t> </w:t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grudnia 2012 r. o</w:t>
      </w:r>
      <w:r>
        <w:rPr>
          <w:rFonts w:ascii="TimesNewRoman" w:eastAsiaTheme="minorHAnsi" w:hAnsi="TimesNewRoman" w:cs="TimesNewRoman"/>
          <w:sz w:val="20"/>
          <w:szCs w:val="20"/>
          <w:lang w:eastAsia="en-US"/>
        </w:rPr>
        <w:t> </w:t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odpadach.</w:t>
      </w:r>
    </w:p>
    <w:p w14:paraId="596636A7" w14:textId="77777777" w:rsidR="00D4220D" w:rsidRPr="00F52FF0" w:rsidRDefault="00F52FF0" w:rsidP="00AC1791">
      <w:pPr>
        <w:tabs>
          <w:tab w:val="left" w:pos="1418"/>
        </w:tabs>
        <w:suppressAutoHyphens w:val="0"/>
        <w:autoSpaceDE w:val="0"/>
        <w:autoSpaceDN w:val="0"/>
        <w:adjustRightInd w:val="0"/>
        <w:spacing w:before="360" w:after="120"/>
        <w:ind w:left="1418" w:hanging="1418"/>
        <w:jc w:val="both"/>
        <w:rPr>
          <w:rFonts w:ascii="Times New Roman" w:hAnsi="Times New Roman"/>
          <w:b/>
          <w:bCs/>
          <w:sz w:val="22"/>
          <w:szCs w:val="22"/>
        </w:rPr>
      </w:pPr>
      <w:r w:rsidRPr="00844CA1">
        <w:rPr>
          <w:rFonts w:ascii="Times New Roman" w:hAnsi="Times New Roman"/>
          <w:b/>
          <w:bCs/>
          <w:sz w:val="22"/>
          <w:szCs w:val="22"/>
        </w:rPr>
        <w:t xml:space="preserve">Tabela nr </w:t>
      </w:r>
      <w:r>
        <w:rPr>
          <w:rFonts w:ascii="Times New Roman" w:hAnsi="Times New Roman"/>
          <w:b/>
          <w:bCs/>
          <w:sz w:val="22"/>
          <w:szCs w:val="22"/>
        </w:rPr>
        <w:t>2.</w:t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Formularz asortymentowo - cenowy odpadów niebezpiecznych występujących najczęściej w cyklu miesięcznym oraz występujących incydentalnie.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727"/>
        <w:gridCol w:w="1044"/>
        <w:gridCol w:w="992"/>
        <w:gridCol w:w="993"/>
        <w:gridCol w:w="992"/>
        <w:gridCol w:w="907"/>
      </w:tblGrid>
      <w:tr w:rsidR="00F52FF0" w:rsidRPr="00F25073" w14:paraId="7F066B85" w14:textId="77777777" w:rsidTr="005A41E9">
        <w:tc>
          <w:tcPr>
            <w:tcW w:w="567" w:type="dxa"/>
            <w:shd w:val="clear" w:color="auto" w:fill="auto"/>
            <w:vAlign w:val="center"/>
          </w:tcPr>
          <w:p w14:paraId="414B8E51" w14:textId="77777777" w:rsidR="00F52FF0" w:rsidRPr="00F25073" w:rsidRDefault="00F52FF0" w:rsidP="00A906B1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F25073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9F979D" w14:textId="77777777" w:rsidR="00F52FF0" w:rsidRPr="00F25073" w:rsidRDefault="00F52FF0" w:rsidP="00A906B1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073">
              <w:rPr>
                <w:rFonts w:ascii="Times New Roman" w:hAnsi="Times New Roman"/>
                <w:b/>
                <w:sz w:val="20"/>
                <w:szCs w:val="20"/>
              </w:rPr>
              <w:t>Kod odpadu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278821E0" w14:textId="77777777" w:rsidR="00F52FF0" w:rsidRPr="00F25073" w:rsidRDefault="00F52FF0" w:rsidP="00A906B1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073">
              <w:rPr>
                <w:rFonts w:ascii="Times New Roman" w:hAnsi="Times New Roman"/>
                <w:b/>
                <w:sz w:val="20"/>
                <w:szCs w:val="20"/>
              </w:rPr>
              <w:t>Rodzaj odpadu (przeznaczone do utylizacji)</w:t>
            </w:r>
          </w:p>
        </w:tc>
        <w:tc>
          <w:tcPr>
            <w:tcW w:w="1044" w:type="dxa"/>
            <w:vAlign w:val="center"/>
          </w:tcPr>
          <w:p w14:paraId="2C885EED" w14:textId="77777777" w:rsidR="00F52FF0" w:rsidRPr="00F25073" w:rsidRDefault="00F52FF0" w:rsidP="00E12465">
            <w:pPr>
              <w:spacing w:after="120"/>
              <w:ind w:left="-5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073">
              <w:rPr>
                <w:rFonts w:ascii="Times New Roman" w:hAnsi="Times New Roman"/>
                <w:b/>
                <w:sz w:val="20"/>
                <w:szCs w:val="20"/>
              </w:rPr>
              <w:t xml:space="preserve">Jednostka miary </w:t>
            </w:r>
          </w:p>
        </w:tc>
        <w:tc>
          <w:tcPr>
            <w:tcW w:w="992" w:type="dxa"/>
            <w:vAlign w:val="center"/>
          </w:tcPr>
          <w:p w14:paraId="06AE67B1" w14:textId="77777777" w:rsidR="00F52FF0" w:rsidRPr="00F25073" w:rsidRDefault="00F52FF0" w:rsidP="00A906B1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073">
              <w:rPr>
                <w:rFonts w:ascii="Times New Roman" w:hAnsi="Times New Roman"/>
                <w:b/>
                <w:sz w:val="20"/>
                <w:szCs w:val="20"/>
              </w:rPr>
              <w:t>Cena jedn. netto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[PLN]</w:t>
            </w:r>
          </w:p>
        </w:tc>
        <w:tc>
          <w:tcPr>
            <w:tcW w:w="993" w:type="dxa"/>
            <w:vAlign w:val="center"/>
          </w:tcPr>
          <w:p w14:paraId="6BCCB09D" w14:textId="77777777" w:rsidR="00F52FF0" w:rsidRPr="00F25073" w:rsidRDefault="00F52FF0" w:rsidP="00A906B1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073">
              <w:rPr>
                <w:rFonts w:ascii="Times New Roman" w:hAnsi="Times New Roman"/>
                <w:b/>
                <w:sz w:val="20"/>
                <w:szCs w:val="20"/>
              </w:rPr>
              <w:t>Stawka podatku VAT %</w:t>
            </w:r>
          </w:p>
        </w:tc>
        <w:tc>
          <w:tcPr>
            <w:tcW w:w="992" w:type="dxa"/>
            <w:vAlign w:val="center"/>
          </w:tcPr>
          <w:p w14:paraId="26A06388" w14:textId="77777777" w:rsidR="00F52FF0" w:rsidRPr="00F25073" w:rsidRDefault="00F52FF0" w:rsidP="00A906B1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 xml:space="preserve">Wartość podatku VAT (kol.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[PLN]</w:t>
            </w:r>
          </w:p>
        </w:tc>
        <w:tc>
          <w:tcPr>
            <w:tcW w:w="907" w:type="dxa"/>
          </w:tcPr>
          <w:p w14:paraId="721732D8" w14:textId="77777777" w:rsidR="00F52FF0" w:rsidRPr="00F25073" w:rsidRDefault="00F52FF0" w:rsidP="00A906B1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073">
              <w:rPr>
                <w:rFonts w:ascii="Times New Roman" w:hAnsi="Times New Roman"/>
                <w:b/>
                <w:sz w:val="20"/>
                <w:szCs w:val="20"/>
              </w:rPr>
              <w:t>Cena jedn. brutto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 xml:space="preserve">(kol.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5+7</w:t>
            </w:r>
            <w:r w:rsidRPr="008E2F9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[PLN]</w:t>
            </w:r>
          </w:p>
        </w:tc>
      </w:tr>
      <w:tr w:rsidR="00F52FF0" w:rsidRPr="00891014" w14:paraId="4745CB9D" w14:textId="77777777" w:rsidTr="005A41E9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457D29D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837B045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2727" w:type="dxa"/>
            <w:shd w:val="clear" w:color="auto" w:fill="F2F2F2" w:themeFill="background1" w:themeFillShade="F2"/>
            <w:vAlign w:val="center"/>
          </w:tcPr>
          <w:p w14:paraId="7B721BBB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044" w:type="dxa"/>
            <w:shd w:val="clear" w:color="auto" w:fill="F2F2F2" w:themeFill="background1" w:themeFillShade="F2"/>
            <w:vAlign w:val="center"/>
          </w:tcPr>
          <w:p w14:paraId="639EDEE0" w14:textId="77777777" w:rsidR="00F52FF0" w:rsidRPr="002B2CD6" w:rsidRDefault="00F52FF0" w:rsidP="002B2CD6">
            <w:pPr>
              <w:spacing w:before="40" w:after="40"/>
              <w:ind w:left="-52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0D920A6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4C66204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9AAE189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3B9B1372" w14:textId="77777777" w:rsidR="00F52FF0" w:rsidRPr="002B2CD6" w:rsidRDefault="00F52FF0" w:rsidP="002B2CD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2B2CD6"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</w:tr>
      <w:tr w:rsidR="00F52FF0" w:rsidRPr="00F25073" w14:paraId="6D0E1EE7" w14:textId="77777777" w:rsidTr="005A41E9">
        <w:trPr>
          <w:trHeight w:val="556"/>
        </w:trPr>
        <w:tc>
          <w:tcPr>
            <w:tcW w:w="567" w:type="dxa"/>
            <w:shd w:val="clear" w:color="auto" w:fill="auto"/>
          </w:tcPr>
          <w:p w14:paraId="5BA11FA6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4F48066F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04*</w:t>
            </w:r>
          </w:p>
        </w:tc>
        <w:tc>
          <w:tcPr>
            <w:tcW w:w="2727" w:type="dxa"/>
            <w:shd w:val="clear" w:color="auto" w:fill="auto"/>
          </w:tcPr>
          <w:p w14:paraId="192BB614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Odpady zawierające rtęć</w:t>
            </w:r>
          </w:p>
        </w:tc>
        <w:tc>
          <w:tcPr>
            <w:tcW w:w="1044" w:type="dxa"/>
          </w:tcPr>
          <w:p w14:paraId="3CF4EA5E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CFEE78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FC2EA9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96E4A9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05CEE404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09EC421A" w14:textId="77777777" w:rsidTr="005A41E9">
        <w:trPr>
          <w:trHeight w:val="564"/>
        </w:trPr>
        <w:tc>
          <w:tcPr>
            <w:tcW w:w="567" w:type="dxa"/>
            <w:shd w:val="clear" w:color="auto" w:fill="auto"/>
          </w:tcPr>
          <w:p w14:paraId="51C47FA0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7A60F2C4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05*</w:t>
            </w:r>
          </w:p>
        </w:tc>
        <w:tc>
          <w:tcPr>
            <w:tcW w:w="2727" w:type="dxa"/>
            <w:shd w:val="clear" w:color="auto" w:fill="auto"/>
          </w:tcPr>
          <w:p w14:paraId="744E3AA4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Odpady zawierające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inne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 xml:space="preserve"> metale ciężkie</w:t>
            </w:r>
          </w:p>
        </w:tc>
        <w:tc>
          <w:tcPr>
            <w:tcW w:w="1044" w:type="dxa"/>
          </w:tcPr>
          <w:p w14:paraId="782CA614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EC3AE2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9BE669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E34315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1C9136B3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3B883F74" w14:textId="77777777" w:rsidTr="005A41E9">
        <w:tc>
          <w:tcPr>
            <w:tcW w:w="567" w:type="dxa"/>
            <w:shd w:val="clear" w:color="auto" w:fill="auto"/>
          </w:tcPr>
          <w:p w14:paraId="47B0A774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5F14D5F8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03*</w:t>
            </w:r>
          </w:p>
        </w:tc>
        <w:tc>
          <w:tcPr>
            <w:tcW w:w="2727" w:type="dxa"/>
            <w:shd w:val="clear" w:color="auto" w:fill="auto"/>
          </w:tcPr>
          <w:p w14:paraId="3D617A36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Rozpuszczalniki chlorowcoorganiczne, roztwory 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przemywania i ciecze macierzyste</w:t>
            </w:r>
          </w:p>
        </w:tc>
        <w:tc>
          <w:tcPr>
            <w:tcW w:w="1044" w:type="dxa"/>
          </w:tcPr>
          <w:p w14:paraId="5F9A51C4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3FB87A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D94E5DB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42CB9D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518A23B2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3665672C" w14:textId="77777777" w:rsidTr="005A41E9">
        <w:tc>
          <w:tcPr>
            <w:tcW w:w="567" w:type="dxa"/>
            <w:shd w:val="clear" w:color="auto" w:fill="auto"/>
          </w:tcPr>
          <w:p w14:paraId="74F70C2B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14:paraId="449AD551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04*</w:t>
            </w:r>
          </w:p>
        </w:tc>
        <w:tc>
          <w:tcPr>
            <w:tcW w:w="2727" w:type="dxa"/>
            <w:shd w:val="clear" w:color="auto" w:fill="auto"/>
          </w:tcPr>
          <w:p w14:paraId="02F65C78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Inne rozpuszczalniki organiczne, roztwory z przemywania i ciecze macierzyste </w:t>
            </w:r>
          </w:p>
        </w:tc>
        <w:tc>
          <w:tcPr>
            <w:tcW w:w="1044" w:type="dxa"/>
          </w:tcPr>
          <w:p w14:paraId="40462B7B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FED6E4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186C510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42E7A7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53BDE0C9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0F61A0FF" w14:textId="77777777" w:rsidTr="005A41E9">
        <w:tc>
          <w:tcPr>
            <w:tcW w:w="567" w:type="dxa"/>
            <w:shd w:val="clear" w:color="auto" w:fill="auto"/>
          </w:tcPr>
          <w:p w14:paraId="6B33C8E4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3CAEBEBA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13 02 05*</w:t>
            </w:r>
          </w:p>
        </w:tc>
        <w:tc>
          <w:tcPr>
            <w:tcW w:w="2727" w:type="dxa"/>
            <w:shd w:val="clear" w:color="auto" w:fill="auto"/>
          </w:tcPr>
          <w:p w14:paraId="16D7AEA1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073">
              <w:rPr>
                <w:rFonts w:ascii="Times New Roman" w:hAnsi="Times New Roman"/>
                <w:color w:val="000000"/>
                <w:sz w:val="20"/>
                <w:szCs w:val="20"/>
              </w:rPr>
              <w:t>Mineralne oleje silnikowe, przekładniowe i smarowe niezawierające związków chlorowcoorganicznych</w:t>
            </w:r>
          </w:p>
        </w:tc>
        <w:tc>
          <w:tcPr>
            <w:tcW w:w="1044" w:type="dxa"/>
          </w:tcPr>
          <w:p w14:paraId="6B530DC8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44B3CE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14:paraId="22B2D34F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613FB6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</w:tcPr>
          <w:p w14:paraId="4AD603EE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52FF0" w:rsidRPr="00F25073" w14:paraId="1BED6CC7" w14:textId="77777777" w:rsidTr="005A41E9">
        <w:tc>
          <w:tcPr>
            <w:tcW w:w="567" w:type="dxa"/>
            <w:shd w:val="clear" w:color="auto" w:fill="auto"/>
          </w:tcPr>
          <w:p w14:paraId="2F6A20D1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1579C506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10*</w:t>
            </w:r>
          </w:p>
        </w:tc>
        <w:tc>
          <w:tcPr>
            <w:tcW w:w="2727" w:type="dxa"/>
            <w:shd w:val="clear" w:color="auto" w:fill="auto"/>
          </w:tcPr>
          <w:p w14:paraId="7B883B83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Opakowania zawierające pozostałości substancji niebezpiecznych lub nimi zanieczyszczone</w:t>
            </w:r>
          </w:p>
        </w:tc>
        <w:tc>
          <w:tcPr>
            <w:tcW w:w="1044" w:type="dxa"/>
          </w:tcPr>
          <w:p w14:paraId="3460039B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772441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FB6AE61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4C6DC4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051BF0B1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0D12D605" w14:textId="77777777" w:rsidTr="005A41E9">
        <w:tc>
          <w:tcPr>
            <w:tcW w:w="567" w:type="dxa"/>
            <w:shd w:val="clear" w:color="auto" w:fill="auto"/>
          </w:tcPr>
          <w:p w14:paraId="7E72C3CA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14:paraId="13CE10C0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06*</w:t>
            </w:r>
          </w:p>
        </w:tc>
        <w:tc>
          <w:tcPr>
            <w:tcW w:w="2727" w:type="dxa"/>
            <w:shd w:val="clear" w:color="auto" w:fill="auto"/>
          </w:tcPr>
          <w:p w14:paraId="63654CAC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Chemikalia laboratoryjne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analityczne (np. odczynniki chemiczne) zawierające substancje niebezpieczne, w tym mieszaniny chemikaliów laboratoryjnych i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 xml:space="preserve">analitycznych </w:t>
            </w:r>
          </w:p>
        </w:tc>
        <w:tc>
          <w:tcPr>
            <w:tcW w:w="1044" w:type="dxa"/>
          </w:tcPr>
          <w:p w14:paraId="403B41CB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57E462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2E16310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A22005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45B35D65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714D40AB" w14:textId="77777777" w:rsidTr="005A41E9">
        <w:tc>
          <w:tcPr>
            <w:tcW w:w="567" w:type="dxa"/>
            <w:shd w:val="clear" w:color="auto" w:fill="auto"/>
          </w:tcPr>
          <w:p w14:paraId="26A927A1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1134" w:type="dxa"/>
            <w:shd w:val="clear" w:color="auto" w:fill="auto"/>
          </w:tcPr>
          <w:p w14:paraId="42620C9A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07*</w:t>
            </w:r>
          </w:p>
        </w:tc>
        <w:tc>
          <w:tcPr>
            <w:tcW w:w="2727" w:type="dxa"/>
            <w:shd w:val="clear" w:color="auto" w:fill="auto"/>
          </w:tcPr>
          <w:p w14:paraId="468A43DD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Zużyte nieorganiczne chemikalia zawierające substancje niebezpieczne (np. przeterminowane odczynniki chemiczne)</w:t>
            </w:r>
          </w:p>
        </w:tc>
        <w:tc>
          <w:tcPr>
            <w:tcW w:w="1044" w:type="dxa"/>
          </w:tcPr>
          <w:p w14:paraId="415A5FE9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1E3354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A3F481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E7F4A5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11A13A7B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0B5F0C62" w14:textId="77777777" w:rsidTr="005A41E9">
        <w:tc>
          <w:tcPr>
            <w:tcW w:w="567" w:type="dxa"/>
            <w:shd w:val="clear" w:color="auto" w:fill="auto"/>
          </w:tcPr>
          <w:p w14:paraId="3BB6E4F8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14:paraId="727AD9E1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08*</w:t>
            </w:r>
          </w:p>
        </w:tc>
        <w:tc>
          <w:tcPr>
            <w:tcW w:w="2727" w:type="dxa"/>
            <w:shd w:val="clear" w:color="auto" w:fill="auto"/>
          </w:tcPr>
          <w:p w14:paraId="6E057A22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Zużyte organiczne chemikalia zawierające substancje niebezpieczne (np. przeterminowane odczynniki chemiczne)</w:t>
            </w:r>
          </w:p>
        </w:tc>
        <w:tc>
          <w:tcPr>
            <w:tcW w:w="1044" w:type="dxa"/>
          </w:tcPr>
          <w:p w14:paraId="632B4BAE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03509E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D388149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C496B9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4FD722CE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3EB11337" w14:textId="77777777" w:rsidTr="005A41E9">
        <w:tc>
          <w:tcPr>
            <w:tcW w:w="567" w:type="dxa"/>
            <w:shd w:val="clear" w:color="auto" w:fill="auto"/>
          </w:tcPr>
          <w:p w14:paraId="586AD362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14:paraId="153C30E5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507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727" w:type="dxa"/>
            <w:shd w:val="clear" w:color="auto" w:fill="auto"/>
          </w:tcPr>
          <w:p w14:paraId="412C6FF2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F25073">
              <w:rPr>
                <w:rFonts w:ascii="Times New Roman" w:hAnsi="Times New Roman"/>
                <w:sz w:val="20"/>
                <w:szCs w:val="20"/>
              </w:rPr>
              <w:t>Zużyte chemikalia inne niż wymienione w 16 05 06, 16 05 07 lub 16 05 08</w:t>
            </w:r>
          </w:p>
        </w:tc>
        <w:tc>
          <w:tcPr>
            <w:tcW w:w="1044" w:type="dxa"/>
          </w:tcPr>
          <w:p w14:paraId="60CF7DF0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1F5707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45A5E2B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DB5B0F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3F411435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6FC9E18A" w14:textId="77777777" w:rsidTr="005A41E9">
        <w:trPr>
          <w:trHeight w:val="707"/>
        </w:trPr>
        <w:tc>
          <w:tcPr>
            <w:tcW w:w="567" w:type="dxa"/>
            <w:shd w:val="clear" w:color="auto" w:fill="auto"/>
          </w:tcPr>
          <w:p w14:paraId="2A3AF648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1134" w:type="dxa"/>
            <w:shd w:val="clear" w:color="auto" w:fill="auto"/>
          </w:tcPr>
          <w:p w14:paraId="3306DEB5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16 06 01*</w:t>
            </w:r>
          </w:p>
        </w:tc>
        <w:tc>
          <w:tcPr>
            <w:tcW w:w="2727" w:type="dxa"/>
            <w:shd w:val="clear" w:color="auto" w:fill="auto"/>
          </w:tcPr>
          <w:p w14:paraId="299A8239" w14:textId="77777777" w:rsidR="00F52FF0" w:rsidRPr="00071E64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Baterie i akumulatory ołowiowe</w:t>
            </w:r>
          </w:p>
        </w:tc>
        <w:tc>
          <w:tcPr>
            <w:tcW w:w="1044" w:type="dxa"/>
          </w:tcPr>
          <w:p w14:paraId="27828E97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A4EE14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04E4A16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7CF926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236EE167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3D20F1B1" w14:textId="77777777" w:rsidTr="005A41E9">
        <w:trPr>
          <w:trHeight w:val="707"/>
        </w:trPr>
        <w:tc>
          <w:tcPr>
            <w:tcW w:w="567" w:type="dxa"/>
            <w:shd w:val="clear" w:color="auto" w:fill="auto"/>
          </w:tcPr>
          <w:p w14:paraId="2EDE6305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1134" w:type="dxa"/>
            <w:shd w:val="clear" w:color="auto" w:fill="auto"/>
          </w:tcPr>
          <w:p w14:paraId="24898245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16 06 02*</w:t>
            </w:r>
          </w:p>
        </w:tc>
        <w:tc>
          <w:tcPr>
            <w:tcW w:w="2727" w:type="dxa"/>
            <w:shd w:val="clear" w:color="auto" w:fill="auto"/>
          </w:tcPr>
          <w:p w14:paraId="4A576789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Baterie i akumulatory niklowo-kadmowe</w:t>
            </w:r>
          </w:p>
        </w:tc>
        <w:tc>
          <w:tcPr>
            <w:tcW w:w="1044" w:type="dxa"/>
          </w:tcPr>
          <w:p w14:paraId="162BBDC7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1C27F4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E357901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70127F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3A828B26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76E6C7D5" w14:textId="77777777" w:rsidTr="005A41E9">
        <w:trPr>
          <w:trHeight w:val="707"/>
        </w:trPr>
        <w:tc>
          <w:tcPr>
            <w:tcW w:w="567" w:type="dxa"/>
            <w:shd w:val="clear" w:color="auto" w:fill="auto"/>
          </w:tcPr>
          <w:p w14:paraId="33E4F8AE" w14:textId="77777777" w:rsidR="00F52FF0" w:rsidRPr="005D6F0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D6F05">
              <w:rPr>
                <w:rFonts w:ascii="Times New Roman" w:hAnsi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1134" w:type="dxa"/>
            <w:shd w:val="clear" w:color="auto" w:fill="auto"/>
          </w:tcPr>
          <w:p w14:paraId="7224FBD5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16 06 03*</w:t>
            </w:r>
          </w:p>
        </w:tc>
        <w:tc>
          <w:tcPr>
            <w:tcW w:w="2727" w:type="dxa"/>
            <w:shd w:val="clear" w:color="auto" w:fill="auto"/>
          </w:tcPr>
          <w:p w14:paraId="0FDE054E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Baterie zawierające rtęć</w:t>
            </w:r>
          </w:p>
        </w:tc>
        <w:tc>
          <w:tcPr>
            <w:tcW w:w="1044" w:type="dxa"/>
          </w:tcPr>
          <w:p w14:paraId="537E3C9A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E7D3C9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4B498D0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5758C0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44F49AE3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4B64C5F7" w14:textId="77777777" w:rsidTr="005A41E9">
        <w:trPr>
          <w:trHeight w:val="707"/>
        </w:trPr>
        <w:tc>
          <w:tcPr>
            <w:tcW w:w="567" w:type="dxa"/>
            <w:shd w:val="clear" w:color="auto" w:fill="auto"/>
          </w:tcPr>
          <w:p w14:paraId="0E8D40A0" w14:textId="77777777" w:rsidR="00F52FF0" w:rsidRPr="00E1246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465">
              <w:rPr>
                <w:rFonts w:ascii="Times New Roman" w:hAnsi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1134" w:type="dxa"/>
            <w:shd w:val="clear" w:color="auto" w:fill="auto"/>
          </w:tcPr>
          <w:p w14:paraId="5BF4F28B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16 06 04</w:t>
            </w:r>
          </w:p>
        </w:tc>
        <w:tc>
          <w:tcPr>
            <w:tcW w:w="2727" w:type="dxa"/>
            <w:shd w:val="clear" w:color="auto" w:fill="auto"/>
          </w:tcPr>
          <w:p w14:paraId="5F09B614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Baterie alkaliczne (z wyłączeniem 16 06 03)</w:t>
            </w:r>
          </w:p>
        </w:tc>
        <w:tc>
          <w:tcPr>
            <w:tcW w:w="1044" w:type="dxa"/>
          </w:tcPr>
          <w:p w14:paraId="129B1993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30DCFD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49AC5C7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A24467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0C26E67B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23A361F3" w14:textId="77777777" w:rsidTr="005A41E9">
        <w:trPr>
          <w:trHeight w:val="707"/>
        </w:trPr>
        <w:tc>
          <w:tcPr>
            <w:tcW w:w="567" w:type="dxa"/>
            <w:shd w:val="clear" w:color="auto" w:fill="auto"/>
          </w:tcPr>
          <w:p w14:paraId="740B60EE" w14:textId="77777777" w:rsidR="00F52FF0" w:rsidRPr="00E1246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465">
              <w:rPr>
                <w:rFonts w:ascii="Times New Roman" w:hAnsi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1134" w:type="dxa"/>
            <w:shd w:val="clear" w:color="auto" w:fill="auto"/>
          </w:tcPr>
          <w:p w14:paraId="7392803F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16 06 05</w:t>
            </w:r>
          </w:p>
        </w:tc>
        <w:tc>
          <w:tcPr>
            <w:tcW w:w="2727" w:type="dxa"/>
            <w:shd w:val="clear" w:color="auto" w:fill="auto"/>
          </w:tcPr>
          <w:p w14:paraId="564EDF68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Inne baterie i akumulatory</w:t>
            </w:r>
          </w:p>
        </w:tc>
        <w:tc>
          <w:tcPr>
            <w:tcW w:w="1044" w:type="dxa"/>
          </w:tcPr>
          <w:p w14:paraId="2ADD6FA0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10149C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FF36316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2D2899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3A7B34BF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FF0" w:rsidRPr="00F25073" w14:paraId="3E529BF3" w14:textId="77777777" w:rsidTr="005A41E9">
        <w:trPr>
          <w:trHeight w:val="707"/>
        </w:trPr>
        <w:tc>
          <w:tcPr>
            <w:tcW w:w="567" w:type="dxa"/>
            <w:shd w:val="clear" w:color="auto" w:fill="auto"/>
          </w:tcPr>
          <w:p w14:paraId="4DF16398" w14:textId="77777777" w:rsidR="00F52FF0" w:rsidRPr="00E12465" w:rsidRDefault="00F52FF0" w:rsidP="00E12465">
            <w:pPr>
              <w:spacing w:before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465">
              <w:rPr>
                <w:rFonts w:ascii="Times New Roman" w:hAnsi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1134" w:type="dxa"/>
            <w:shd w:val="clear" w:color="auto" w:fill="auto"/>
          </w:tcPr>
          <w:p w14:paraId="4086A086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16 06 06*</w:t>
            </w:r>
          </w:p>
        </w:tc>
        <w:tc>
          <w:tcPr>
            <w:tcW w:w="2727" w:type="dxa"/>
            <w:shd w:val="clear" w:color="auto" w:fill="auto"/>
          </w:tcPr>
          <w:p w14:paraId="07C91A83" w14:textId="77777777" w:rsidR="00F52FF0" w:rsidRPr="00F25073" w:rsidRDefault="00F52FF0" w:rsidP="00E12465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071E64">
              <w:rPr>
                <w:rFonts w:ascii="Times New Roman" w:hAnsi="Times New Roman"/>
                <w:sz w:val="20"/>
                <w:szCs w:val="20"/>
              </w:rPr>
              <w:t>Selektywnie gromadzony elektrolit z baterii i akumulatorów</w:t>
            </w:r>
          </w:p>
        </w:tc>
        <w:tc>
          <w:tcPr>
            <w:tcW w:w="1044" w:type="dxa"/>
          </w:tcPr>
          <w:p w14:paraId="490AC14C" w14:textId="77777777" w:rsidR="00F52FF0" w:rsidRPr="00F25073" w:rsidRDefault="00F52FF0" w:rsidP="00E12465">
            <w:pPr>
              <w:spacing w:before="120"/>
              <w:ind w:left="-5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A652CE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3C38CA4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F74753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14:paraId="1C77E32B" w14:textId="77777777" w:rsidR="00F52FF0" w:rsidRPr="00F25073" w:rsidRDefault="00F52FF0" w:rsidP="00E12465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357D04" w14:textId="77777777" w:rsidR="00F52FF0" w:rsidRPr="004F6FB9" w:rsidRDefault="00F52FF0" w:rsidP="00F52FF0">
      <w:pPr>
        <w:tabs>
          <w:tab w:val="left" w:pos="4962"/>
        </w:tabs>
        <w:spacing w:before="120" w:after="120" w:line="276" w:lineRule="auto"/>
        <w:jc w:val="center"/>
        <w:rPr>
          <w:rFonts w:ascii="Times New Roman" w:hAnsi="Times New Roman"/>
          <w:u w:val="single"/>
        </w:rPr>
      </w:pPr>
      <w:r w:rsidRPr="004F6FB9">
        <w:rPr>
          <w:rFonts w:ascii="Times New Roman" w:hAnsi="Times New Roman"/>
          <w:b/>
          <w:bCs/>
          <w:sz w:val="22"/>
          <w:szCs w:val="22"/>
          <w:u w:val="single"/>
        </w:rPr>
        <w:t xml:space="preserve">Zaoferowana cena jednostkowa będzie stanowiła podstawę do rozliczenia pomiędzy </w:t>
      </w:r>
      <w:r>
        <w:rPr>
          <w:rFonts w:ascii="Times New Roman" w:hAnsi="Times New Roman"/>
          <w:b/>
          <w:bCs/>
          <w:sz w:val="22"/>
          <w:szCs w:val="22"/>
          <w:u w:val="single"/>
        </w:rPr>
        <w:t>S</w:t>
      </w:r>
      <w:r w:rsidRPr="004F6FB9">
        <w:rPr>
          <w:rFonts w:ascii="Times New Roman" w:hAnsi="Times New Roman"/>
          <w:b/>
          <w:bCs/>
          <w:sz w:val="22"/>
          <w:szCs w:val="22"/>
          <w:u w:val="single"/>
        </w:rPr>
        <w:t>tronami.</w:t>
      </w:r>
    </w:p>
    <w:p w14:paraId="5909BDB8" w14:textId="77777777" w:rsidR="00F52FF0" w:rsidRPr="00E12465" w:rsidRDefault="00F52FF0" w:rsidP="00F52FF0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0"/>
          <w:szCs w:val="20"/>
        </w:rPr>
      </w:pPr>
      <w:r w:rsidRPr="00E12465">
        <w:rPr>
          <w:rFonts w:ascii="Times New Roman" w:hAnsi="Times New Roman"/>
          <w:b/>
          <w:iCs/>
          <w:sz w:val="20"/>
          <w:szCs w:val="20"/>
        </w:rPr>
        <w:t>Objaśnienia:</w:t>
      </w:r>
    </w:p>
    <w:p w14:paraId="65C02FAF" w14:textId="77777777" w:rsidR="00F52FF0" w:rsidRPr="00D4220D" w:rsidRDefault="00F52FF0" w:rsidP="00E12465">
      <w:pPr>
        <w:spacing w:before="60" w:line="276" w:lineRule="auto"/>
        <w:ind w:left="1276" w:hanging="284"/>
        <w:jc w:val="both"/>
        <w:rPr>
          <w:rFonts w:ascii="Times New Roman" w:hAnsi="Times New Roman"/>
        </w:rPr>
      </w:pPr>
      <w:r w:rsidRPr="00E12465">
        <w:rPr>
          <w:rFonts w:ascii="Times New Roman" w:hAnsi="Times New Roman"/>
          <w:b/>
          <w:sz w:val="20"/>
          <w:szCs w:val="20"/>
        </w:rPr>
        <w:t>*</w:t>
      </w:r>
      <w:r w:rsidRPr="00E12465">
        <w:rPr>
          <w:rFonts w:ascii="Times New Roman" w:hAnsi="Times New Roman"/>
          <w:b/>
          <w:sz w:val="22"/>
          <w:szCs w:val="22"/>
        </w:rPr>
        <w:tab/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Odpadami niebezpiecznymi w katalogu odpadów są odpa</w:t>
      </w:r>
      <w:r w:rsidR="00E12465">
        <w:rPr>
          <w:rFonts w:ascii="TimesNewRoman" w:eastAsiaTheme="minorHAnsi" w:hAnsi="TimesNewRoman" w:cs="TimesNewRoman"/>
          <w:sz w:val="20"/>
          <w:szCs w:val="20"/>
          <w:lang w:eastAsia="en-US"/>
        </w:rPr>
        <w:t>dy oznakowane indeksem górnym w </w:t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postaci gwiazdki „</w:t>
      </w:r>
      <w:r w:rsidRPr="004E3507">
        <w:rPr>
          <w:rFonts w:ascii="Times New Roman" w:hAnsi="Times New Roman"/>
          <w:sz w:val="20"/>
          <w:szCs w:val="20"/>
        </w:rPr>
        <w:t>*</w:t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” przy kodzie rodzaju odpadów, chyba że mają zastosowanie przepisy art. 7 ustawy z dnia 14</w:t>
      </w:r>
      <w:r>
        <w:rPr>
          <w:rFonts w:ascii="TimesNewRoman" w:eastAsiaTheme="minorHAnsi" w:hAnsi="TimesNewRoman" w:cs="TimesNewRoman"/>
          <w:sz w:val="20"/>
          <w:szCs w:val="20"/>
          <w:lang w:eastAsia="en-US"/>
        </w:rPr>
        <w:t> </w:t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grudnia 2012 r. o</w:t>
      </w:r>
      <w:r>
        <w:rPr>
          <w:rFonts w:ascii="TimesNewRoman" w:eastAsiaTheme="minorHAnsi" w:hAnsi="TimesNewRoman" w:cs="TimesNewRoman"/>
          <w:sz w:val="20"/>
          <w:szCs w:val="20"/>
          <w:lang w:eastAsia="en-US"/>
        </w:rPr>
        <w:t> </w:t>
      </w:r>
      <w:r w:rsidRPr="00A043DC">
        <w:rPr>
          <w:rFonts w:ascii="TimesNewRoman" w:eastAsiaTheme="minorHAnsi" w:hAnsi="TimesNewRoman" w:cs="TimesNewRoman"/>
          <w:sz w:val="20"/>
          <w:szCs w:val="20"/>
          <w:lang w:eastAsia="en-US"/>
        </w:rPr>
        <w:t>odpadach.</w:t>
      </w:r>
    </w:p>
    <w:p w14:paraId="18F23660" w14:textId="77777777" w:rsidR="00AC50AB" w:rsidRPr="000261B9" w:rsidRDefault="00C477ED" w:rsidP="008C6C20">
      <w:pPr>
        <w:pStyle w:val="Akapitzlist"/>
        <w:numPr>
          <w:ilvl w:val="0"/>
          <w:numId w:val="1"/>
        </w:numPr>
        <w:spacing w:before="240" w:after="120" w:line="276" w:lineRule="auto"/>
        <w:ind w:left="425" w:hanging="425"/>
        <w:contextualSpacing w:val="0"/>
        <w:jc w:val="both"/>
        <w:rPr>
          <w:rFonts w:ascii="Times New Roman" w:hAnsi="Times New Roman"/>
          <w:b/>
        </w:rPr>
      </w:pPr>
      <w:r w:rsidRPr="00FA2A24">
        <w:rPr>
          <w:rFonts w:ascii="Times New Roman" w:hAnsi="Times New Roman"/>
          <w:b/>
        </w:rPr>
        <w:t>OŚWIADCZENIA</w:t>
      </w:r>
      <w:r w:rsidR="00AC50AB" w:rsidRPr="005F277A">
        <w:rPr>
          <w:rFonts w:ascii="Times New Roman" w:hAnsi="Times New Roman"/>
          <w:b/>
        </w:rPr>
        <w:t>:</w:t>
      </w:r>
    </w:p>
    <w:p w14:paraId="1F1CC6A3" w14:textId="77777777" w:rsidR="00013272" w:rsidRDefault="00013272" w:rsidP="00952566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spacing w:val="-6"/>
          <w:sz w:val="22"/>
          <w:szCs w:val="22"/>
        </w:rPr>
      </w:pPr>
      <w:r w:rsidRPr="003E6A00">
        <w:rPr>
          <w:rFonts w:ascii="Times New Roman" w:hAnsi="Times New Roman"/>
          <w:spacing w:val="-6"/>
          <w:sz w:val="22"/>
          <w:szCs w:val="22"/>
        </w:rPr>
        <w:t xml:space="preserve">Oświadczamy, </w:t>
      </w:r>
      <w:r w:rsidR="00540793" w:rsidRPr="003E6A00">
        <w:rPr>
          <w:rFonts w:ascii="Times New Roman" w:hAnsi="Times New Roman"/>
          <w:spacing w:val="-6"/>
          <w:sz w:val="22"/>
          <w:szCs w:val="22"/>
        </w:rPr>
        <w:t>że zapoznaliśmy się ze Specyfikacją Warunków Zamówienia i</w:t>
      </w:r>
      <w:r w:rsidR="00540793">
        <w:rPr>
          <w:rFonts w:ascii="Times New Roman" w:hAnsi="Times New Roman"/>
          <w:spacing w:val="-6"/>
          <w:sz w:val="22"/>
          <w:szCs w:val="22"/>
        </w:rPr>
        <w:t xml:space="preserve"> </w:t>
      </w:r>
      <w:r w:rsidR="00540793" w:rsidRPr="003E6A00">
        <w:rPr>
          <w:rFonts w:ascii="Times New Roman" w:hAnsi="Times New Roman"/>
          <w:spacing w:val="-6"/>
          <w:sz w:val="22"/>
          <w:szCs w:val="22"/>
        </w:rPr>
        <w:t>zobowiązujemy się do stosowania i ścisłego przestrzegania warunków w niej określonych.</w:t>
      </w:r>
    </w:p>
    <w:p w14:paraId="2DFD12D0" w14:textId="77777777" w:rsidR="00540793" w:rsidRPr="00540793" w:rsidRDefault="00540793" w:rsidP="00540793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  <w:sz w:val="22"/>
          <w:szCs w:val="22"/>
        </w:rPr>
        <w:t xml:space="preserve">Oświadczamy, </w:t>
      </w:r>
      <w:r w:rsidRPr="00540793">
        <w:rPr>
          <w:rFonts w:ascii="Times New Roman" w:hAnsi="Times New Roman"/>
          <w:spacing w:val="-6"/>
          <w:sz w:val="22"/>
          <w:szCs w:val="22"/>
        </w:rPr>
        <w:t>że Wykonawca posiada uprawnienia do prowadzenia działalności gospodarczej w zakresie gospodarowania odpadami, oraz posiada wszelkie wymagane zgody prawne i administracyjne w zakresie niezbędnym do realizacji przedmiotu zamówienia, w tym jest wpisany do właściwego rejestru BDO.</w:t>
      </w:r>
    </w:p>
    <w:p w14:paraId="60C786DC" w14:textId="77777777" w:rsidR="00013272" w:rsidRPr="003E6A00" w:rsidRDefault="00013272" w:rsidP="00952566">
      <w:pPr>
        <w:pStyle w:val="Tekstpodstawowy"/>
        <w:numPr>
          <w:ilvl w:val="0"/>
          <w:numId w:val="3"/>
        </w:numPr>
        <w:tabs>
          <w:tab w:val="left" w:pos="426"/>
        </w:tabs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spacing w:val="-6"/>
          <w:sz w:val="22"/>
          <w:szCs w:val="22"/>
        </w:rPr>
      </w:pPr>
      <w:r w:rsidRPr="009C2A77">
        <w:rPr>
          <w:rFonts w:ascii="Times New Roman" w:hAnsi="Times New Roman"/>
          <w:spacing w:val="-6"/>
          <w:sz w:val="22"/>
          <w:szCs w:val="22"/>
        </w:rPr>
        <w:t>Oświadczamy, że akceptujemy warunki płatności: przelew w terminie</w:t>
      </w:r>
      <w:r w:rsidR="003E6A00" w:rsidRPr="009C2A77">
        <w:rPr>
          <w:rFonts w:ascii="Times New Roman" w:hAnsi="Times New Roman"/>
          <w:spacing w:val="-6"/>
          <w:sz w:val="22"/>
          <w:szCs w:val="22"/>
        </w:rPr>
        <w:t xml:space="preserve"> do </w:t>
      </w:r>
      <w:r w:rsidR="00505C56">
        <w:rPr>
          <w:rFonts w:ascii="Times New Roman" w:hAnsi="Times New Roman"/>
          <w:spacing w:val="-6"/>
          <w:sz w:val="22"/>
          <w:szCs w:val="22"/>
        </w:rPr>
        <w:t>14</w:t>
      </w:r>
      <w:r w:rsidRPr="009C2A77">
        <w:rPr>
          <w:rFonts w:ascii="Times New Roman" w:hAnsi="Times New Roman"/>
          <w:spacing w:val="-6"/>
          <w:sz w:val="22"/>
          <w:szCs w:val="22"/>
        </w:rPr>
        <w:t> dni od daty otrzymania</w:t>
      </w:r>
      <w:r w:rsidRPr="003E6A00">
        <w:rPr>
          <w:rFonts w:ascii="Times New Roman" w:hAnsi="Times New Roman"/>
          <w:spacing w:val="-6"/>
          <w:sz w:val="22"/>
          <w:szCs w:val="22"/>
        </w:rPr>
        <w:t xml:space="preserve"> faktury. Płatność nastąpi z zastosowaniem metody podzielonej płatności.</w:t>
      </w:r>
      <w:r w:rsidR="00CC0104" w:rsidRPr="003E6A00">
        <w:rPr>
          <w:rFonts w:ascii="Times New Roman" w:hAnsi="Times New Roman"/>
          <w:spacing w:val="-6"/>
          <w:sz w:val="22"/>
          <w:szCs w:val="22"/>
        </w:rPr>
        <w:t xml:space="preserve"> </w:t>
      </w:r>
    </w:p>
    <w:p w14:paraId="618D82D5" w14:textId="77777777" w:rsidR="006C1D61" w:rsidRPr="003E6A00" w:rsidRDefault="006C1D61" w:rsidP="00952566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spacing w:val="-6"/>
          <w:sz w:val="22"/>
          <w:szCs w:val="22"/>
        </w:rPr>
      </w:pPr>
      <w:r w:rsidRPr="003E6A00">
        <w:rPr>
          <w:rFonts w:ascii="Times New Roman" w:hAnsi="Times New Roman"/>
          <w:spacing w:val="-6"/>
          <w:sz w:val="22"/>
          <w:szCs w:val="22"/>
        </w:rPr>
        <w:t>Oświadczamy, że przedstawione ogólne warunki umowy zostały przez nas zaakceptowane i zobowiązujemy się – w przypadku wyboru naszej oferty do zawarcia umowy na tych warunkach, w miejscu, w formie i</w:t>
      </w:r>
      <w:r w:rsidR="003E6A00">
        <w:rPr>
          <w:rFonts w:ascii="Times New Roman" w:hAnsi="Times New Roman"/>
          <w:spacing w:val="-6"/>
          <w:sz w:val="22"/>
          <w:szCs w:val="22"/>
        </w:rPr>
        <w:t> </w:t>
      </w:r>
      <w:r w:rsidRPr="003E6A00">
        <w:rPr>
          <w:rFonts w:ascii="Times New Roman" w:hAnsi="Times New Roman"/>
          <w:spacing w:val="-6"/>
          <w:sz w:val="22"/>
          <w:szCs w:val="22"/>
        </w:rPr>
        <w:t>terminie wyznaczonym przez Zamawiającego.</w:t>
      </w:r>
    </w:p>
    <w:p w14:paraId="0CE10836" w14:textId="77777777" w:rsidR="006C1D61" w:rsidRPr="003E6A00" w:rsidRDefault="006C1D61" w:rsidP="00952566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spacing w:val="-6"/>
          <w:sz w:val="22"/>
          <w:szCs w:val="22"/>
        </w:rPr>
      </w:pPr>
      <w:r w:rsidRPr="003E6A00">
        <w:rPr>
          <w:rFonts w:ascii="Times New Roman" w:hAnsi="Times New Roman"/>
          <w:spacing w:val="-6"/>
          <w:sz w:val="22"/>
          <w:szCs w:val="22"/>
        </w:rPr>
        <w:lastRenderedPageBreak/>
        <w:t xml:space="preserve">Oświadczamy, że oferta jest zgodna ze szczegółowym opisem zawartym w </w:t>
      </w:r>
      <w:r w:rsidRPr="001F0033">
        <w:rPr>
          <w:rFonts w:ascii="Times New Roman" w:hAnsi="Times New Roman"/>
          <w:b/>
          <w:bCs/>
          <w:spacing w:val="-6"/>
          <w:sz w:val="22"/>
          <w:szCs w:val="22"/>
        </w:rPr>
        <w:t>Załączniku nr 1</w:t>
      </w:r>
      <w:r w:rsidRPr="003E6A00">
        <w:rPr>
          <w:rFonts w:ascii="Times New Roman" w:hAnsi="Times New Roman"/>
          <w:spacing w:val="-6"/>
          <w:sz w:val="22"/>
          <w:szCs w:val="22"/>
        </w:rPr>
        <w:t xml:space="preserve"> do SWZ – Szczegółowy opis przedmiotu zamówienia.</w:t>
      </w:r>
    </w:p>
    <w:p w14:paraId="3004C97F" w14:textId="77777777" w:rsidR="006C1D61" w:rsidRPr="003E6A00" w:rsidRDefault="006C1D61" w:rsidP="00952566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spacing w:val="-6"/>
          <w:sz w:val="22"/>
          <w:szCs w:val="22"/>
        </w:rPr>
      </w:pPr>
      <w:r w:rsidRPr="003E6A00">
        <w:rPr>
          <w:rFonts w:ascii="Times New Roman" w:hAnsi="Times New Roman"/>
          <w:spacing w:val="-6"/>
          <w:sz w:val="22"/>
          <w:szCs w:val="22"/>
        </w:rPr>
        <w:t>Oświadczamy, że zdobyliśmy wszystkie konieczne informacje potrzebne do właściwego przygotowania oferty.</w:t>
      </w:r>
    </w:p>
    <w:p w14:paraId="42B2EAB9" w14:textId="77777777" w:rsidR="003E6A00" w:rsidRPr="00114EBC" w:rsidRDefault="006C1D61" w:rsidP="00952566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b/>
          <w:bCs/>
          <w:spacing w:val="-6"/>
          <w:sz w:val="22"/>
          <w:szCs w:val="22"/>
        </w:rPr>
      </w:pPr>
      <w:r w:rsidRPr="003E6A00">
        <w:rPr>
          <w:rFonts w:ascii="Times New Roman" w:hAnsi="Times New Roman"/>
          <w:spacing w:val="-6"/>
          <w:sz w:val="22"/>
          <w:szCs w:val="22"/>
        </w:rPr>
        <w:t>Oświadczamy, że zamówienie zrealizowane zostanie</w:t>
      </w:r>
      <w:r w:rsidR="003E6A00">
        <w:rPr>
          <w:rFonts w:ascii="Times New Roman" w:hAnsi="Times New Roman"/>
          <w:spacing w:val="-6"/>
          <w:sz w:val="22"/>
          <w:szCs w:val="22"/>
        </w:rPr>
        <w:t xml:space="preserve"> </w:t>
      </w:r>
      <w:r w:rsidR="003E6A00" w:rsidRPr="00114EBC">
        <w:rPr>
          <w:rFonts w:ascii="Times New Roman" w:hAnsi="Times New Roman"/>
          <w:b/>
          <w:bCs/>
          <w:spacing w:val="-6"/>
          <w:sz w:val="22"/>
          <w:szCs w:val="22"/>
        </w:rPr>
        <w:t>(</w:t>
      </w:r>
      <w:r w:rsidR="003E6A00" w:rsidRPr="00114EBC">
        <w:rPr>
          <w:rFonts w:ascii="Times New Roman" w:hAnsi="Times New Roman"/>
          <w:b/>
          <w:bCs/>
          <w:i/>
          <w:spacing w:val="-6"/>
          <w:sz w:val="22"/>
          <w:szCs w:val="22"/>
        </w:rPr>
        <w:t>niepotrzebne skreślić)</w:t>
      </w:r>
    </w:p>
    <w:p w14:paraId="64E39006" w14:textId="77777777" w:rsidR="003E6A00" w:rsidRPr="003E6A00" w:rsidRDefault="003E6A00" w:rsidP="00E12465">
      <w:pPr>
        <w:pStyle w:val="Tekstpodstawowy"/>
        <w:numPr>
          <w:ilvl w:val="0"/>
          <w:numId w:val="6"/>
        </w:numPr>
        <w:tabs>
          <w:tab w:val="left" w:pos="3261"/>
        </w:tabs>
        <w:suppressAutoHyphens w:val="0"/>
        <w:spacing w:before="120" w:line="276" w:lineRule="auto"/>
        <w:ind w:left="850" w:hanging="357"/>
        <w:jc w:val="both"/>
        <w:rPr>
          <w:rFonts w:ascii="Times New Roman" w:hAnsi="Times New Roman"/>
          <w:bCs/>
          <w:iCs/>
          <w:spacing w:val="-6"/>
          <w:sz w:val="22"/>
          <w:szCs w:val="22"/>
        </w:rPr>
      </w:pPr>
      <w:r w:rsidRPr="003E6A00">
        <w:rPr>
          <w:rFonts w:ascii="Times New Roman" w:hAnsi="Times New Roman"/>
          <w:bCs/>
          <w:iCs/>
          <w:spacing w:val="-6"/>
          <w:sz w:val="22"/>
          <w:szCs w:val="22"/>
        </w:rPr>
        <w:t>s</w:t>
      </w:r>
      <w:r w:rsidR="006C1D61" w:rsidRPr="003E6A00">
        <w:rPr>
          <w:rFonts w:ascii="Times New Roman" w:hAnsi="Times New Roman"/>
          <w:bCs/>
          <w:iCs/>
          <w:spacing w:val="-6"/>
          <w:sz w:val="22"/>
          <w:szCs w:val="22"/>
        </w:rPr>
        <w:t>iłami własnymi</w:t>
      </w:r>
      <w:r w:rsidRPr="003E6A00">
        <w:rPr>
          <w:rFonts w:ascii="Times New Roman" w:hAnsi="Times New Roman"/>
          <w:bCs/>
          <w:iCs/>
          <w:spacing w:val="-6"/>
          <w:sz w:val="22"/>
          <w:szCs w:val="22"/>
        </w:rPr>
        <w:t xml:space="preserve">:  </w:t>
      </w:r>
      <w:r w:rsidRPr="003E6A00">
        <w:rPr>
          <w:rFonts w:ascii="Times New Roman" w:hAnsi="Times New Roman"/>
          <w:bCs/>
          <w:iCs/>
          <w:spacing w:val="-6"/>
          <w:sz w:val="22"/>
          <w:szCs w:val="22"/>
        </w:rPr>
        <w:tab/>
      </w:r>
      <w:r w:rsidR="00E12465">
        <w:rPr>
          <w:rFonts w:ascii="Times New Roman" w:hAnsi="Times New Roman"/>
          <w:bCs/>
          <w:iCs/>
          <w:spacing w:val="-6"/>
          <w:sz w:val="22"/>
          <w:szCs w:val="22"/>
        </w:rPr>
        <w:t xml:space="preserve"> </w:t>
      </w:r>
      <w:r w:rsidRPr="00A76B77">
        <w:rPr>
          <w:rFonts w:ascii="Times New Roman" w:hAnsi="Times New Roman"/>
          <w:bCs/>
          <w:iCs/>
          <w:spacing w:val="-6"/>
          <w:sz w:val="22"/>
          <w:szCs w:val="22"/>
        </w:rPr>
        <w:t>TAK</w:t>
      </w:r>
      <w:r w:rsidRPr="003E6A00">
        <w:rPr>
          <w:rFonts w:ascii="Times New Roman" w:hAnsi="Times New Roman"/>
          <w:bCs/>
          <w:iCs/>
          <w:spacing w:val="-6"/>
          <w:sz w:val="22"/>
          <w:szCs w:val="22"/>
        </w:rPr>
        <w:t xml:space="preserve"> / NIE </w:t>
      </w:r>
    </w:p>
    <w:p w14:paraId="091927B3" w14:textId="77777777" w:rsidR="003E6A00" w:rsidRPr="003E6A00" w:rsidRDefault="00E12465" w:rsidP="00E12465">
      <w:pPr>
        <w:pStyle w:val="Tekstpodstawowy"/>
        <w:numPr>
          <w:ilvl w:val="0"/>
          <w:numId w:val="6"/>
        </w:numPr>
        <w:tabs>
          <w:tab w:val="left" w:pos="709"/>
          <w:tab w:val="left" w:pos="3261"/>
        </w:tabs>
        <w:suppressAutoHyphens w:val="0"/>
        <w:spacing w:before="120" w:line="276" w:lineRule="auto"/>
        <w:ind w:left="850" w:hanging="357"/>
        <w:jc w:val="both"/>
        <w:rPr>
          <w:rFonts w:ascii="Times New Roman" w:hAnsi="Times New Roman"/>
          <w:iCs/>
          <w:spacing w:val="-6"/>
          <w:sz w:val="22"/>
          <w:szCs w:val="22"/>
        </w:rPr>
      </w:pPr>
      <w:r>
        <w:rPr>
          <w:rFonts w:ascii="Times New Roman" w:hAnsi="Times New Roman"/>
          <w:bCs/>
          <w:iCs/>
          <w:spacing w:val="-6"/>
          <w:sz w:val="22"/>
          <w:szCs w:val="22"/>
        </w:rPr>
        <w:tab/>
      </w:r>
      <w:r w:rsidR="006C1D61" w:rsidRPr="003E6A00">
        <w:rPr>
          <w:rFonts w:ascii="Times New Roman" w:hAnsi="Times New Roman"/>
          <w:bCs/>
          <w:iCs/>
          <w:spacing w:val="-6"/>
          <w:sz w:val="22"/>
          <w:szCs w:val="22"/>
        </w:rPr>
        <w:t>z pomocą podwykonawcy</w:t>
      </w:r>
      <w:r w:rsidR="003E6A00" w:rsidRPr="003E6A00">
        <w:rPr>
          <w:rFonts w:ascii="Times New Roman" w:hAnsi="Times New Roman"/>
          <w:bCs/>
          <w:iCs/>
          <w:spacing w:val="-6"/>
          <w:sz w:val="22"/>
          <w:szCs w:val="22"/>
        </w:rPr>
        <w:t>:</w:t>
      </w:r>
      <w:r w:rsidR="003E6A00">
        <w:rPr>
          <w:rFonts w:ascii="Times New Roman" w:hAnsi="Times New Roman"/>
          <w:bCs/>
          <w:iCs/>
          <w:spacing w:val="-6"/>
          <w:sz w:val="22"/>
          <w:szCs w:val="22"/>
        </w:rPr>
        <w:tab/>
      </w:r>
      <w:r>
        <w:rPr>
          <w:rFonts w:ascii="Times New Roman" w:hAnsi="Times New Roman"/>
          <w:bCs/>
          <w:iCs/>
          <w:spacing w:val="-6"/>
          <w:sz w:val="22"/>
          <w:szCs w:val="22"/>
        </w:rPr>
        <w:t xml:space="preserve"> </w:t>
      </w:r>
      <w:r w:rsidR="003E6A00" w:rsidRPr="003E6A00">
        <w:rPr>
          <w:rFonts w:ascii="Times New Roman" w:hAnsi="Times New Roman"/>
          <w:bCs/>
          <w:iCs/>
          <w:spacing w:val="-6"/>
          <w:sz w:val="22"/>
          <w:szCs w:val="22"/>
        </w:rPr>
        <w:t>TAK / NI</w:t>
      </w:r>
      <w:r w:rsidR="003E6A00">
        <w:rPr>
          <w:rFonts w:ascii="Times New Roman" w:hAnsi="Times New Roman"/>
          <w:bCs/>
          <w:iCs/>
          <w:spacing w:val="-6"/>
          <w:sz w:val="22"/>
          <w:szCs w:val="22"/>
        </w:rPr>
        <w:t xml:space="preserve">E </w:t>
      </w:r>
    </w:p>
    <w:p w14:paraId="2514B8A0" w14:textId="77777777" w:rsidR="00190943" w:rsidRDefault="003E6A00" w:rsidP="00E12465">
      <w:pPr>
        <w:pStyle w:val="Tekstpodstawowy"/>
        <w:tabs>
          <w:tab w:val="left" w:pos="851"/>
        </w:tabs>
        <w:suppressAutoHyphens w:val="0"/>
        <w:spacing w:before="80" w:after="0" w:line="276" w:lineRule="auto"/>
        <w:jc w:val="both"/>
        <w:rPr>
          <w:rFonts w:ascii="Times New Roman" w:hAnsi="Times New Roman"/>
          <w:spacing w:val="-6"/>
          <w:sz w:val="22"/>
          <w:szCs w:val="22"/>
        </w:rPr>
      </w:pPr>
      <w:r>
        <w:rPr>
          <w:rFonts w:ascii="Times New Roman" w:hAnsi="Times New Roman"/>
          <w:spacing w:val="-6"/>
          <w:sz w:val="22"/>
          <w:szCs w:val="22"/>
        </w:rPr>
        <w:tab/>
      </w:r>
      <w:r w:rsidR="006C1D61" w:rsidRPr="003E6A00">
        <w:rPr>
          <w:rFonts w:ascii="Times New Roman" w:hAnsi="Times New Roman"/>
          <w:spacing w:val="-6"/>
          <w:sz w:val="22"/>
          <w:szCs w:val="22"/>
        </w:rPr>
        <w:t>który realizować będzie część zamówienia obejmującą:</w:t>
      </w:r>
    </w:p>
    <w:p w14:paraId="26FB8740" w14:textId="77777777" w:rsidR="00013272" w:rsidRDefault="00190943" w:rsidP="00E12465">
      <w:pPr>
        <w:pStyle w:val="Tekstpodstawowy"/>
        <w:tabs>
          <w:tab w:val="left" w:pos="851"/>
        </w:tabs>
        <w:suppressAutoHyphens w:val="0"/>
        <w:spacing w:before="120"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ab/>
      </w:r>
      <w:r w:rsidR="00013272" w:rsidRPr="00013272">
        <w:rPr>
          <w:rFonts w:ascii="Times New Roman" w:hAnsi="Times New Roman"/>
          <w:spacing w:val="-6"/>
        </w:rPr>
        <w:t>…</w:t>
      </w:r>
      <w:r w:rsidR="00013272">
        <w:rPr>
          <w:rFonts w:ascii="Times New Roman" w:hAnsi="Times New Roman"/>
          <w:spacing w:val="-6"/>
        </w:rPr>
        <w:t>…</w:t>
      </w:r>
      <w:r w:rsidR="00013272" w:rsidRPr="00013272">
        <w:rPr>
          <w:rFonts w:ascii="Times New Roman" w:hAnsi="Times New Roman"/>
          <w:spacing w:val="-6"/>
        </w:rPr>
        <w:t>………………………</w:t>
      </w:r>
      <w:r w:rsidR="003E6A00">
        <w:rPr>
          <w:rFonts w:ascii="Times New Roman" w:hAnsi="Times New Roman"/>
          <w:spacing w:val="-6"/>
        </w:rPr>
        <w:t>……...</w:t>
      </w:r>
      <w:r w:rsidR="00013272" w:rsidRPr="00013272">
        <w:rPr>
          <w:rFonts w:ascii="Times New Roman" w:hAnsi="Times New Roman"/>
          <w:spacing w:val="-6"/>
        </w:rPr>
        <w:t>….</w:t>
      </w:r>
      <w:r w:rsidR="00013272" w:rsidRPr="006C1D61">
        <w:rPr>
          <w:rFonts w:ascii="Times New Roman" w:hAnsi="Times New Roman"/>
        </w:rPr>
        <w:t>………………………………………………</w:t>
      </w:r>
      <w:r>
        <w:rPr>
          <w:rFonts w:ascii="Times New Roman" w:hAnsi="Times New Roman"/>
        </w:rPr>
        <w:t>...</w:t>
      </w:r>
      <w:r w:rsidR="00013272">
        <w:rPr>
          <w:rFonts w:ascii="Times New Roman" w:hAnsi="Times New Roman"/>
        </w:rPr>
        <w:t>…</w:t>
      </w:r>
      <w:r w:rsidR="000261B9">
        <w:rPr>
          <w:rFonts w:ascii="Times New Roman" w:hAnsi="Times New Roman"/>
        </w:rPr>
        <w:t>.</w:t>
      </w:r>
      <w:r w:rsidR="00013272">
        <w:rPr>
          <w:rFonts w:ascii="Times New Roman" w:hAnsi="Times New Roman"/>
        </w:rPr>
        <w:t>.</w:t>
      </w:r>
    </w:p>
    <w:p w14:paraId="1A8073C6" w14:textId="77777777" w:rsidR="006C1D61" w:rsidRDefault="003E6A00" w:rsidP="00E12465">
      <w:pPr>
        <w:pStyle w:val="Tekstpodstawowy"/>
        <w:tabs>
          <w:tab w:val="left" w:pos="851"/>
        </w:tabs>
        <w:spacing w:before="120" w:after="0" w:line="360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ab/>
      </w:r>
      <w:r w:rsidR="001F0033">
        <w:rPr>
          <w:rFonts w:ascii="Times New Roman" w:hAnsi="Times New Roman"/>
          <w:spacing w:val="-6"/>
          <w:sz w:val="22"/>
          <w:szCs w:val="22"/>
        </w:rPr>
        <w:t>Dane podwykonawcy</w:t>
      </w:r>
      <w:r w:rsidR="006C1D61" w:rsidRPr="003F088C">
        <w:rPr>
          <w:rFonts w:ascii="Times New Roman" w:hAnsi="Times New Roman"/>
          <w:spacing w:val="-6"/>
          <w:sz w:val="22"/>
          <w:szCs w:val="22"/>
        </w:rPr>
        <w:t xml:space="preserve">: </w:t>
      </w:r>
      <w:r w:rsidR="000261B9" w:rsidRPr="003F088C">
        <w:rPr>
          <w:rFonts w:ascii="Times New Roman" w:hAnsi="Times New Roman"/>
          <w:spacing w:val="-6"/>
          <w:sz w:val="22"/>
          <w:szCs w:val="22"/>
        </w:rPr>
        <w:t xml:space="preserve"> </w:t>
      </w:r>
      <w:r w:rsidR="000261B9">
        <w:rPr>
          <w:rFonts w:ascii="Times New Roman" w:hAnsi="Times New Roman"/>
          <w:spacing w:val="-6"/>
        </w:rPr>
        <w:t>………</w:t>
      </w:r>
      <w:r w:rsidR="006C1D61" w:rsidRPr="006C1D61">
        <w:rPr>
          <w:rFonts w:ascii="Times New Roman" w:hAnsi="Times New Roman"/>
        </w:rPr>
        <w:t>……………………</w:t>
      </w:r>
      <w:r w:rsidR="001F0033">
        <w:rPr>
          <w:rFonts w:ascii="Times New Roman" w:hAnsi="Times New Roman"/>
        </w:rPr>
        <w:t>………</w:t>
      </w:r>
      <w:r w:rsidR="006C1D61" w:rsidRPr="006C1D61">
        <w:rPr>
          <w:rFonts w:ascii="Times New Roman" w:hAnsi="Times New Roman"/>
        </w:rPr>
        <w:t>………………………………</w:t>
      </w:r>
      <w:r w:rsidR="00013272">
        <w:rPr>
          <w:rFonts w:ascii="Times New Roman" w:hAnsi="Times New Roman"/>
        </w:rPr>
        <w:t>….</w:t>
      </w:r>
    </w:p>
    <w:p w14:paraId="4CE63E62" w14:textId="77777777" w:rsidR="002C5C76" w:rsidRDefault="002C5C76" w:rsidP="00952566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spacing w:val="-6"/>
          <w:sz w:val="22"/>
          <w:szCs w:val="22"/>
        </w:rPr>
      </w:pPr>
      <w:r w:rsidRPr="003E6A00">
        <w:rPr>
          <w:rFonts w:ascii="Times New Roman" w:hAnsi="Times New Roman"/>
          <w:spacing w:val="-6"/>
          <w:sz w:val="22"/>
          <w:szCs w:val="22"/>
        </w:rPr>
        <w:t>Oświadczamy, że jesteśmy</w:t>
      </w:r>
      <w:r w:rsidR="00B02C5A" w:rsidRPr="003E6A00">
        <w:rPr>
          <w:rFonts w:ascii="Times New Roman" w:hAnsi="Times New Roman"/>
          <w:spacing w:val="-6"/>
          <w:sz w:val="22"/>
          <w:szCs w:val="22"/>
        </w:rPr>
        <w:t xml:space="preserve"> </w:t>
      </w:r>
      <w:r w:rsidR="00B02C5A" w:rsidRPr="003E6A00">
        <w:rPr>
          <w:rFonts w:ascii="Times New Roman" w:hAnsi="Times New Roman"/>
          <w:i/>
          <w:iCs/>
          <w:spacing w:val="-6"/>
          <w:sz w:val="22"/>
          <w:szCs w:val="22"/>
        </w:rPr>
        <w:t>(zaznaczyć właściwie)</w:t>
      </w:r>
      <w:r w:rsidRPr="003E6A00">
        <w:rPr>
          <w:rFonts w:ascii="Times New Roman" w:hAnsi="Times New Roman"/>
          <w:spacing w:val="-6"/>
          <w:sz w:val="22"/>
          <w:szCs w:val="22"/>
        </w:rPr>
        <w:t>:</w:t>
      </w: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tr w:rsidR="00A66B59" w14:paraId="4BC97C84" w14:textId="77777777" w:rsidTr="001F41E2">
        <w:sdt>
          <w:sdtPr>
            <w:rPr>
              <w:rFonts w:ascii="Times New Roman" w:hAnsi="Times New Roman"/>
              <w:b/>
              <w:bCs/>
              <w:spacing w:val="-6"/>
            </w:rPr>
            <w:id w:val="-1925175483"/>
          </w:sdtPr>
          <w:sdtContent>
            <w:tc>
              <w:tcPr>
                <w:tcW w:w="567" w:type="dxa"/>
              </w:tcPr>
              <w:sdt>
                <w:sdtPr>
                  <w:rPr>
                    <w:rFonts w:ascii="Times New Roman" w:hAnsi="Times New Roman"/>
                    <w:b/>
                    <w:bCs/>
                    <w:spacing w:val="-6"/>
                  </w:rPr>
                  <w:id w:val="197900453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ascii="Times New Roman" w:hAnsi="Times New Roman"/>
                        <w:b/>
                        <w:bCs/>
                        <w:spacing w:val="-6"/>
                      </w:rPr>
                      <w:id w:val="-639880890"/>
                    </w:sdtPr>
                    <w:sdtEndPr>
                      <w:rPr>
                        <w:rFonts w:hint="eastAsia"/>
                      </w:rPr>
                    </w:sdtEndPr>
                    <w:sdtContent>
                      <w:p w14:paraId="37F40C12" w14:textId="77777777" w:rsidR="00A66B59" w:rsidRPr="00A66B59" w:rsidRDefault="008935C0" w:rsidP="00286B7D">
                        <w:pPr>
                          <w:pStyle w:val="Tekstpodstawowy"/>
                          <w:suppressAutoHyphens w:val="0"/>
                          <w:spacing w:before="120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pacing w:val="-6"/>
                          </w:rPr>
                        </w:pPr>
                        <w:r>
                          <w:rPr>
                            <w:rFonts w:ascii="MS Gothic" w:eastAsia="MS Gothic" w:hAnsi="MS Gothic" w:hint="eastAsia"/>
                            <w:b/>
                            <w:bCs/>
                            <w:spacing w:val="-6"/>
                          </w:rPr>
                          <w:t>☐</w:t>
                        </w:r>
                      </w:p>
                    </w:sdtContent>
                  </w:sdt>
                </w:sdtContent>
              </w:sdt>
            </w:tc>
          </w:sdtContent>
        </w:sdt>
        <w:tc>
          <w:tcPr>
            <w:tcW w:w="8356" w:type="dxa"/>
            <w:vAlign w:val="bottom"/>
          </w:tcPr>
          <w:p w14:paraId="287FD98B" w14:textId="77777777" w:rsidR="00A66B59" w:rsidRDefault="00A66B59" w:rsidP="00286B7D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  <w:spacing w:val="-6"/>
              </w:rPr>
            </w:pPr>
            <w:r w:rsidRPr="003E6A00">
              <w:rPr>
                <w:rFonts w:ascii="Times New Roman" w:hAnsi="Times New Roman"/>
              </w:rPr>
              <w:t>Mikroprzedsiębiorstwem</w:t>
            </w:r>
          </w:p>
        </w:tc>
      </w:tr>
      <w:tr w:rsidR="00A66B59" w14:paraId="5B7979D4" w14:textId="77777777" w:rsidTr="001F41E2">
        <w:trPr>
          <w:trHeight w:val="227"/>
        </w:trPr>
        <w:sdt>
          <w:sdtPr>
            <w:rPr>
              <w:rFonts w:ascii="Times New Roman" w:hAnsi="Times New Roman"/>
              <w:b/>
              <w:bCs/>
              <w:spacing w:val="-6"/>
            </w:rPr>
            <w:id w:val="-2140718284"/>
          </w:sdtPr>
          <w:sdtContent>
            <w:tc>
              <w:tcPr>
                <w:tcW w:w="567" w:type="dxa"/>
              </w:tcPr>
              <w:sdt>
                <w:sdtPr>
                  <w:rPr>
                    <w:rFonts w:ascii="Times New Roman" w:hAnsi="Times New Roman"/>
                    <w:b/>
                    <w:bCs/>
                    <w:spacing w:val="-6"/>
                  </w:rPr>
                  <w:id w:val="-1697998640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ascii="Times New Roman" w:hAnsi="Times New Roman"/>
                        <w:b/>
                        <w:bCs/>
                        <w:spacing w:val="-6"/>
                      </w:rPr>
                      <w:id w:val="-843549909"/>
                    </w:sdtPr>
                    <w:sdtEndPr>
                      <w:rPr>
                        <w:rFonts w:hint="eastAsia"/>
                      </w:rPr>
                    </w:sdtEndPr>
                    <w:sdtContent>
                      <w:p w14:paraId="0BBAB7B0" w14:textId="77777777" w:rsidR="00A66B59" w:rsidRPr="00A66B59" w:rsidRDefault="00F55780" w:rsidP="00286B7D">
                        <w:pPr>
                          <w:pStyle w:val="Tekstpodstawowy"/>
                          <w:suppressAutoHyphens w:val="0"/>
                          <w:spacing w:before="120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pacing w:val="-6"/>
                          </w:rPr>
                        </w:pPr>
                        <w:r>
                          <w:rPr>
                            <w:rFonts w:ascii="MS Gothic" w:eastAsia="MS Gothic" w:hAnsi="MS Gothic" w:hint="eastAsia"/>
                            <w:b/>
                            <w:bCs/>
                            <w:spacing w:val="-6"/>
                          </w:rPr>
                          <w:t>☐</w:t>
                        </w:r>
                      </w:p>
                    </w:sdtContent>
                  </w:sdt>
                </w:sdtContent>
              </w:sdt>
            </w:tc>
          </w:sdtContent>
        </w:sdt>
        <w:tc>
          <w:tcPr>
            <w:tcW w:w="8356" w:type="dxa"/>
            <w:vAlign w:val="bottom"/>
          </w:tcPr>
          <w:p w14:paraId="1525855A" w14:textId="77777777" w:rsidR="00A66B59" w:rsidRDefault="00A66B59" w:rsidP="00286B7D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  <w:spacing w:val="-6"/>
              </w:rPr>
            </w:pPr>
            <w:r w:rsidRPr="003E6A00">
              <w:rPr>
                <w:rFonts w:ascii="Times New Roman" w:hAnsi="Times New Roman"/>
              </w:rPr>
              <w:t xml:space="preserve">Małym przedsiębiorstwem </w:t>
            </w:r>
          </w:p>
        </w:tc>
      </w:tr>
      <w:tr w:rsidR="00A66B59" w14:paraId="50846D96" w14:textId="77777777" w:rsidTr="001F41E2">
        <w:sdt>
          <w:sdtPr>
            <w:rPr>
              <w:rFonts w:ascii="Times New Roman" w:hAnsi="Times New Roman"/>
              <w:b/>
              <w:bCs/>
              <w:spacing w:val="-6"/>
            </w:rPr>
            <w:id w:val="236143423"/>
          </w:sdtPr>
          <w:sdtContent>
            <w:tc>
              <w:tcPr>
                <w:tcW w:w="567" w:type="dxa"/>
              </w:tcPr>
              <w:sdt>
                <w:sdtPr>
                  <w:rPr>
                    <w:rFonts w:ascii="Times New Roman" w:hAnsi="Times New Roman"/>
                    <w:b/>
                    <w:bCs/>
                    <w:spacing w:val="-6"/>
                  </w:rPr>
                  <w:id w:val="-1952228141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ascii="Times New Roman" w:hAnsi="Times New Roman"/>
                        <w:b/>
                        <w:bCs/>
                        <w:spacing w:val="-6"/>
                      </w:rPr>
                      <w:id w:val="227743226"/>
                    </w:sdtPr>
                    <w:sdtEndPr>
                      <w:rPr>
                        <w:rFonts w:hint="eastAsia"/>
                      </w:rPr>
                    </w:sdtEndPr>
                    <w:sdtContent>
                      <w:p w14:paraId="5E439354" w14:textId="77777777" w:rsidR="00A66B59" w:rsidRPr="00A66B59" w:rsidRDefault="00E823D6" w:rsidP="00286B7D">
                        <w:pPr>
                          <w:pStyle w:val="Tekstpodstawowy"/>
                          <w:suppressAutoHyphens w:val="0"/>
                          <w:spacing w:before="120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pacing w:val="-6"/>
                          </w:rPr>
                        </w:pPr>
                        <w:r>
                          <w:rPr>
                            <w:rFonts w:ascii="MS Gothic" w:eastAsia="MS Gothic" w:hAnsi="MS Gothic" w:hint="eastAsia"/>
                            <w:b/>
                            <w:bCs/>
                            <w:spacing w:val="-6"/>
                          </w:rPr>
                          <w:t>☐</w:t>
                        </w:r>
                      </w:p>
                    </w:sdtContent>
                  </w:sdt>
                </w:sdtContent>
              </w:sdt>
            </w:tc>
          </w:sdtContent>
        </w:sdt>
        <w:tc>
          <w:tcPr>
            <w:tcW w:w="8356" w:type="dxa"/>
            <w:vAlign w:val="bottom"/>
          </w:tcPr>
          <w:p w14:paraId="6177EB22" w14:textId="77777777" w:rsidR="00217E6D" w:rsidRPr="003E6A00" w:rsidRDefault="00A66B59" w:rsidP="00286B7D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</w:rPr>
            </w:pPr>
            <w:r w:rsidRPr="003E6A00">
              <w:rPr>
                <w:rFonts w:ascii="Times New Roman" w:hAnsi="Times New Roman"/>
              </w:rPr>
              <w:t>Średnim przedsiębiorstwem</w:t>
            </w:r>
          </w:p>
        </w:tc>
      </w:tr>
      <w:tr w:rsidR="00190943" w14:paraId="618ED667" w14:textId="77777777" w:rsidTr="00286B7D">
        <w:trPr>
          <w:trHeight w:val="80"/>
        </w:trPr>
        <w:sdt>
          <w:sdtPr>
            <w:rPr>
              <w:rFonts w:ascii="Times New Roman" w:hAnsi="Times New Roman"/>
              <w:b/>
              <w:bCs/>
              <w:spacing w:val="-6"/>
            </w:rPr>
            <w:id w:val="1894544801"/>
          </w:sdtPr>
          <w:sdtContent>
            <w:tc>
              <w:tcPr>
                <w:tcW w:w="567" w:type="dxa"/>
              </w:tcPr>
              <w:sdt>
                <w:sdtPr>
                  <w:rPr>
                    <w:rFonts w:ascii="Times New Roman" w:hAnsi="Times New Roman"/>
                    <w:b/>
                    <w:bCs/>
                    <w:spacing w:val="-6"/>
                  </w:rPr>
                  <w:id w:val="664678163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ascii="Times New Roman" w:hAnsi="Times New Roman"/>
                        <w:b/>
                        <w:bCs/>
                        <w:spacing w:val="-6"/>
                      </w:rPr>
                      <w:id w:val="-1799671126"/>
                    </w:sdtPr>
                    <w:sdtEndPr>
                      <w:rPr>
                        <w:rFonts w:hint="eastAsia"/>
                      </w:rPr>
                    </w:sdtEndPr>
                    <w:sdtContent>
                      <w:p w14:paraId="036D0576" w14:textId="77777777" w:rsidR="00190943" w:rsidRPr="00A66B59" w:rsidRDefault="00F55780" w:rsidP="00286B7D">
                        <w:pPr>
                          <w:pStyle w:val="Tekstpodstawowy"/>
                          <w:suppressAutoHyphens w:val="0"/>
                          <w:spacing w:before="120"/>
                          <w:jc w:val="both"/>
                          <w:rPr>
                            <w:rFonts w:ascii="MS Gothic" w:eastAsia="MS Gothic" w:hAnsi="MS Gothic"/>
                            <w:b/>
                            <w:bCs/>
                            <w:spacing w:val="-6"/>
                          </w:rPr>
                        </w:pPr>
                        <w:r>
                          <w:rPr>
                            <w:rFonts w:ascii="MS Gothic" w:eastAsia="MS Gothic" w:hAnsi="MS Gothic" w:hint="eastAsia"/>
                            <w:b/>
                            <w:bCs/>
                            <w:spacing w:val="-6"/>
                          </w:rPr>
                          <w:t>☐</w:t>
                        </w:r>
                      </w:p>
                    </w:sdtContent>
                  </w:sdt>
                </w:sdtContent>
              </w:sdt>
            </w:tc>
          </w:sdtContent>
        </w:sdt>
        <w:tc>
          <w:tcPr>
            <w:tcW w:w="8356" w:type="dxa"/>
            <w:vAlign w:val="bottom"/>
          </w:tcPr>
          <w:p w14:paraId="08773DE9" w14:textId="77777777" w:rsidR="00190943" w:rsidRPr="003E6A00" w:rsidRDefault="00190943" w:rsidP="00286B7D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Dużym przedsiębiorstwem</w:t>
            </w:r>
          </w:p>
        </w:tc>
      </w:tr>
    </w:tbl>
    <w:p w14:paraId="3FC4278D" w14:textId="77777777" w:rsidR="00B02C5A" w:rsidRPr="00FA2A24" w:rsidRDefault="00B02C5A" w:rsidP="00B02C5A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6" w:hanging="426"/>
        <w:jc w:val="both"/>
        <w:rPr>
          <w:rFonts w:ascii="Times New Roman" w:hAnsi="Times New Roman"/>
          <w:spacing w:val="-6"/>
          <w:sz w:val="22"/>
          <w:szCs w:val="22"/>
        </w:rPr>
      </w:pPr>
      <w:r w:rsidRPr="00FA2A24">
        <w:rPr>
          <w:rFonts w:ascii="Times New Roman" w:hAnsi="Times New Roman"/>
          <w:spacing w:val="-6"/>
          <w:sz w:val="22"/>
          <w:szCs w:val="22"/>
        </w:rPr>
        <w:t>Oświadczam, że wypełniliśmy obowiązki informacyjne przewidziane w art. 13 lub art. 14 RODO</w:t>
      </w:r>
      <w:r w:rsidR="00A76B77">
        <w:rPr>
          <w:rFonts w:ascii="Times New Roman" w:hAnsi="Times New Roman"/>
          <w:spacing w:val="-6"/>
          <w:sz w:val="22"/>
          <w:szCs w:val="22"/>
        </w:rPr>
        <w:t> </w:t>
      </w:r>
      <w:r w:rsidRPr="00A76B77">
        <w:rPr>
          <w:rFonts w:ascii="Times New Roman" w:hAnsi="Times New Roman"/>
          <w:b/>
          <w:bCs/>
          <w:spacing w:val="-6"/>
          <w:sz w:val="22"/>
          <w:szCs w:val="22"/>
          <w:vertAlign w:val="superscript"/>
        </w:rPr>
        <w:footnoteReference w:id="2"/>
      </w:r>
      <w:r w:rsidRPr="00FA2A24">
        <w:rPr>
          <w:rFonts w:ascii="Times New Roman" w:hAnsi="Times New Roman"/>
          <w:spacing w:val="-6"/>
          <w:sz w:val="22"/>
          <w:szCs w:val="22"/>
        </w:rPr>
        <w:t xml:space="preserve"> wobec osób fizycznych, od których dane osobowe bezpośrednio lub pośrednio pozyskałem w celu ubiegania się o</w:t>
      </w:r>
      <w:r w:rsidR="008C6C20">
        <w:rPr>
          <w:rFonts w:ascii="Times New Roman" w:hAnsi="Times New Roman"/>
          <w:spacing w:val="-6"/>
          <w:sz w:val="22"/>
          <w:szCs w:val="22"/>
        </w:rPr>
        <w:t> </w:t>
      </w:r>
      <w:r w:rsidRPr="00FA2A24">
        <w:rPr>
          <w:rFonts w:ascii="Times New Roman" w:hAnsi="Times New Roman"/>
          <w:spacing w:val="-6"/>
          <w:sz w:val="22"/>
          <w:szCs w:val="22"/>
        </w:rPr>
        <w:t xml:space="preserve">udzielenie zamówienia publicznego w niniejszym postępowaniu. </w:t>
      </w:r>
    </w:p>
    <w:p w14:paraId="632E28E8" w14:textId="77777777" w:rsidR="00B02C5A" w:rsidRPr="002B2CD6" w:rsidRDefault="00B02C5A" w:rsidP="00E25AA8">
      <w:pPr>
        <w:pStyle w:val="Tekstpodstawowy"/>
        <w:suppressAutoHyphens w:val="0"/>
        <w:spacing w:before="120" w:after="0" w:line="264" w:lineRule="auto"/>
        <w:ind w:left="425"/>
        <w:jc w:val="both"/>
        <w:rPr>
          <w:rFonts w:ascii="Times New Roman" w:hAnsi="Times New Roman"/>
          <w:spacing w:val="-6"/>
          <w:sz w:val="20"/>
          <w:szCs w:val="20"/>
        </w:rPr>
      </w:pPr>
      <w:r w:rsidRPr="002B2CD6">
        <w:rPr>
          <w:rFonts w:ascii="Times New Roman" w:hAnsi="Times New Roman"/>
          <w:iCs/>
          <w:spacing w:val="-6"/>
          <w:sz w:val="20"/>
          <w:szCs w:val="20"/>
        </w:rPr>
        <w:t>(W</w:t>
      </w:r>
      <w:r w:rsidR="007644A1" w:rsidRPr="002B2CD6">
        <w:rPr>
          <w:rFonts w:ascii="Times New Roman" w:hAnsi="Times New Roman"/>
          <w:iCs/>
          <w:spacing w:val="-6"/>
          <w:sz w:val="20"/>
          <w:szCs w:val="20"/>
        </w:rPr>
        <w:t xml:space="preserve"> </w:t>
      </w:r>
      <w:r w:rsidRPr="002B2CD6">
        <w:rPr>
          <w:rFonts w:ascii="Times New Roman" w:hAnsi="Times New Roman"/>
          <w:iCs/>
          <w:spacing w:val="-6"/>
          <w:sz w:val="20"/>
          <w:szCs w:val="20"/>
        </w:rPr>
        <w:t>przypadku</w:t>
      </w:r>
      <w:r w:rsidR="003E6A00" w:rsidRPr="002B2CD6">
        <w:rPr>
          <w:rFonts w:ascii="Times New Roman" w:hAnsi="Times New Roman"/>
          <w:iCs/>
          <w:spacing w:val="-6"/>
          <w:sz w:val="20"/>
          <w:szCs w:val="20"/>
        </w:rPr>
        <w:t>,</w:t>
      </w:r>
      <w:r w:rsidRPr="002B2CD6">
        <w:rPr>
          <w:rFonts w:ascii="Times New Roman" w:hAnsi="Times New Roman"/>
          <w:iCs/>
          <w:spacing w:val="-6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7CE44091" w14:textId="77777777" w:rsidR="00D50260" w:rsidRDefault="00D50260" w:rsidP="00E25AA8">
      <w:pPr>
        <w:pStyle w:val="Tekstpodstawowy"/>
        <w:numPr>
          <w:ilvl w:val="0"/>
          <w:numId w:val="3"/>
        </w:numPr>
        <w:suppressAutoHyphens w:val="0"/>
        <w:spacing w:before="120" w:after="0" w:line="264" w:lineRule="auto"/>
        <w:ind w:left="425" w:hanging="425"/>
        <w:jc w:val="both"/>
        <w:rPr>
          <w:rFonts w:ascii="Times New Roman" w:hAnsi="Times New Roman"/>
          <w:color w:val="000000"/>
          <w:sz w:val="22"/>
          <w:szCs w:val="22"/>
        </w:rPr>
      </w:pPr>
      <w:r w:rsidRPr="00FA2A24">
        <w:rPr>
          <w:rFonts w:ascii="Times New Roman" w:hAnsi="Times New Roman"/>
          <w:color w:val="000000"/>
          <w:sz w:val="22"/>
          <w:szCs w:val="22"/>
        </w:rPr>
        <w:t xml:space="preserve">Wskazuję, że dokumenty </w:t>
      </w:r>
      <w:r w:rsidR="00DC64AE" w:rsidRPr="00FA2A24">
        <w:rPr>
          <w:rFonts w:ascii="Times New Roman" w:hAnsi="Times New Roman"/>
          <w:color w:val="000000"/>
          <w:sz w:val="22"/>
          <w:szCs w:val="22"/>
        </w:rPr>
        <w:t>potwierdzające, że osoba działająca w imieniu Wykonawcy jest umocowana do jego reprezentowania</w:t>
      </w:r>
      <w:r w:rsidRPr="00FA2A24">
        <w:rPr>
          <w:rFonts w:ascii="Times New Roman" w:hAnsi="Times New Roman"/>
          <w:color w:val="000000"/>
          <w:sz w:val="22"/>
          <w:szCs w:val="22"/>
        </w:rPr>
        <w:t xml:space="preserve"> znajdują się w formie elektronicznej pod następującymi adresami internetowych ogólnodostępnych i bezpłatnych baz danych</w:t>
      </w:r>
      <w:r w:rsidR="00DC64AE" w:rsidRPr="00FA2A2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DC64AE" w:rsidRPr="00FA2A24">
        <w:rPr>
          <w:rFonts w:ascii="Times New Roman" w:hAnsi="Times New Roman"/>
          <w:i/>
          <w:color w:val="000000"/>
          <w:sz w:val="22"/>
          <w:szCs w:val="22"/>
        </w:rPr>
        <w:t>(zaznaczyć właściwe</w:t>
      </w:r>
      <w:r w:rsidR="00AD1482" w:rsidRPr="00FA2A24">
        <w:rPr>
          <w:rFonts w:ascii="Times New Roman" w:hAnsi="Times New Roman"/>
          <w:i/>
          <w:color w:val="000000"/>
          <w:sz w:val="22"/>
          <w:szCs w:val="22"/>
        </w:rPr>
        <w:t xml:space="preserve"> – jeśli dotyczy</w:t>
      </w:r>
      <w:r w:rsidR="00DC64AE" w:rsidRPr="00FA2A24">
        <w:rPr>
          <w:rFonts w:ascii="Times New Roman" w:hAnsi="Times New Roman"/>
          <w:i/>
          <w:color w:val="000000"/>
          <w:sz w:val="22"/>
          <w:szCs w:val="22"/>
        </w:rPr>
        <w:t>)</w:t>
      </w:r>
      <w:r w:rsidRPr="00FA2A24">
        <w:rPr>
          <w:rFonts w:ascii="Times New Roman" w:hAnsi="Times New Roman"/>
          <w:color w:val="000000"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1016"/>
        <w:gridCol w:w="7455"/>
      </w:tblGrid>
      <w:tr w:rsidR="00A76B77" w14:paraId="2F5D4A4E" w14:textId="77777777" w:rsidTr="005A41E9">
        <w:sdt>
          <w:sdtPr>
            <w:rPr>
              <w:rFonts w:ascii="Times New Roman" w:hAnsi="Times New Roman"/>
              <w:b/>
              <w:bCs/>
              <w:color w:val="000000"/>
            </w:rPr>
            <w:id w:val="1999761347"/>
          </w:sdtPr>
          <w:sdtContent>
            <w:tc>
              <w:tcPr>
                <w:tcW w:w="457" w:type="dxa"/>
              </w:tcPr>
              <w:sdt>
                <w:sdtPr>
                  <w:rPr>
                    <w:rFonts w:ascii="Times New Roman" w:hAnsi="Times New Roman"/>
                    <w:b/>
                    <w:bCs/>
                    <w:color w:val="000000"/>
                  </w:rPr>
                  <w:id w:val="-233163801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id w:val="-338629719"/>
                    </w:sdtPr>
                    <w:sdtEndPr>
                      <w:rPr>
                        <w:rFonts w:hint="eastAsia"/>
                      </w:rPr>
                    </w:sdtEndPr>
                    <w:sdtContent>
                      <w:p w14:paraId="5B8DF748" w14:textId="77777777" w:rsidR="00A76B77" w:rsidRPr="00CB0E51" w:rsidRDefault="00F55780" w:rsidP="005A41E9">
                        <w:pPr>
                          <w:pStyle w:val="Tekstpodstawowy"/>
                          <w:suppressAutoHyphens w:val="0"/>
                          <w:spacing w:before="120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MS Gothic" w:eastAsia="MS Gothic" w:hAnsi="MS Gothic" w:hint="eastAsia"/>
                            <w:b/>
                            <w:bCs/>
                            <w:color w:val="000000"/>
                          </w:rPr>
                          <w:t>☐</w:t>
                        </w:r>
                      </w:p>
                    </w:sdtContent>
                  </w:sdt>
                </w:sdtContent>
              </w:sdt>
            </w:tc>
          </w:sdtContent>
        </w:sdt>
        <w:tc>
          <w:tcPr>
            <w:tcW w:w="955" w:type="dxa"/>
          </w:tcPr>
          <w:p w14:paraId="705461B1" w14:textId="77777777" w:rsidR="00A76B77" w:rsidRDefault="00A76B77" w:rsidP="005A41E9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r w:rsidRPr="00114EBC">
              <w:rPr>
                <w:rFonts w:ascii="Times New Roman" w:hAnsi="Times New Roman"/>
                <w:color w:val="000000"/>
              </w:rPr>
              <w:t>KRS:</w:t>
            </w:r>
            <w:r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7506" w:type="dxa"/>
          </w:tcPr>
          <w:p w14:paraId="7034A9A6" w14:textId="77777777" w:rsidR="00A76B77" w:rsidRPr="00254E94" w:rsidRDefault="00000000" w:rsidP="005A41E9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hyperlink r:id="rId8" w:history="1">
              <w:r w:rsidR="00A76B77" w:rsidRPr="00254E94">
                <w:rPr>
                  <w:rStyle w:val="Hipercze"/>
                  <w:rFonts w:ascii="Times New Roman" w:hAnsi="Times New Roman"/>
                  <w:u w:val="none"/>
                </w:rPr>
                <w:t>https://ekrs.ms.gov.pl/web/wyszukiwarka-krs/strona-glowna/</w:t>
              </w:r>
            </w:hyperlink>
            <w:r w:rsidR="00A76B77" w:rsidRPr="00254E94"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 w:rsidR="00A76B77" w14:paraId="1F3383A7" w14:textId="77777777" w:rsidTr="005A41E9">
        <w:sdt>
          <w:sdtPr>
            <w:rPr>
              <w:rFonts w:ascii="Times New Roman" w:hAnsi="Times New Roman"/>
              <w:b/>
              <w:bCs/>
              <w:color w:val="000000"/>
            </w:rPr>
            <w:id w:val="-162238170"/>
          </w:sdtPr>
          <w:sdtContent>
            <w:tc>
              <w:tcPr>
                <w:tcW w:w="457" w:type="dxa"/>
              </w:tcPr>
              <w:sdt>
                <w:sdtPr>
                  <w:rPr>
                    <w:rFonts w:ascii="Times New Roman" w:hAnsi="Times New Roman"/>
                    <w:b/>
                    <w:bCs/>
                    <w:color w:val="000000"/>
                  </w:rPr>
                  <w:id w:val="452222559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id w:val="1250779737"/>
                    </w:sdtPr>
                    <w:sdtEndPr>
                      <w:rPr>
                        <w:rFonts w:hint="eastAsia"/>
                      </w:rPr>
                    </w:sdtEndPr>
                    <w:sdtContent>
                      <w:p w14:paraId="28F855B3" w14:textId="77777777" w:rsidR="00A76B77" w:rsidRPr="00CB0E51" w:rsidRDefault="00F55780" w:rsidP="005A41E9">
                        <w:pPr>
                          <w:pStyle w:val="Tekstpodstawowy"/>
                          <w:suppressAutoHyphens w:val="0"/>
                          <w:spacing w:before="120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MS Gothic" w:eastAsia="MS Gothic" w:hAnsi="MS Gothic" w:hint="eastAsia"/>
                            <w:b/>
                            <w:bCs/>
                            <w:color w:val="000000"/>
                          </w:rPr>
                          <w:t>☐</w:t>
                        </w:r>
                      </w:p>
                    </w:sdtContent>
                  </w:sdt>
                </w:sdtContent>
              </w:sdt>
            </w:tc>
          </w:sdtContent>
        </w:sdt>
        <w:tc>
          <w:tcPr>
            <w:tcW w:w="955" w:type="dxa"/>
          </w:tcPr>
          <w:p w14:paraId="59FC72D1" w14:textId="77777777" w:rsidR="00A76B77" w:rsidRDefault="00A76B77" w:rsidP="005A41E9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r w:rsidRPr="00FA2A24">
              <w:rPr>
                <w:rFonts w:ascii="Times New Roman" w:hAnsi="Times New Roman"/>
                <w:color w:val="000000"/>
                <w:lang w:val="en-US"/>
              </w:rPr>
              <w:t>CEIDG</w:t>
            </w:r>
            <w:r>
              <w:rPr>
                <w:rFonts w:ascii="Times New Roman" w:hAnsi="Times New Roman"/>
                <w:color w:val="000000"/>
                <w:lang w:val="en-US"/>
              </w:rPr>
              <w:t>:</w:t>
            </w:r>
          </w:p>
        </w:tc>
        <w:tc>
          <w:tcPr>
            <w:tcW w:w="7506" w:type="dxa"/>
          </w:tcPr>
          <w:p w14:paraId="44CD9E02" w14:textId="77777777" w:rsidR="00A76B77" w:rsidRPr="00254E94" w:rsidRDefault="00000000" w:rsidP="005A41E9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hyperlink r:id="rId9" w:history="1">
              <w:r w:rsidR="00D154CC" w:rsidRPr="009B5599">
                <w:rPr>
                  <w:rStyle w:val="Hipercze"/>
                  <w:rFonts w:ascii="Times New Roman" w:hAnsi="Times New Roman"/>
                </w:rPr>
                <w:t>https://prod.ceidg.gov.pl/CEIDG/CEIDG.Public.UI/Search</w:t>
              </w:r>
            </w:hyperlink>
            <w:r w:rsidR="00D154CC" w:rsidRPr="00254E94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A76B77" w14:paraId="76C14006" w14:textId="77777777" w:rsidTr="005A41E9">
        <w:sdt>
          <w:sdtPr>
            <w:rPr>
              <w:rFonts w:ascii="Times New Roman" w:hAnsi="Times New Roman"/>
              <w:b/>
              <w:bCs/>
              <w:color w:val="000000"/>
              <w:u w:val="single"/>
            </w:rPr>
            <w:id w:val="725572379"/>
          </w:sdtPr>
          <w:sdtContent>
            <w:tc>
              <w:tcPr>
                <w:tcW w:w="457" w:type="dxa"/>
              </w:tcPr>
              <w:sdt>
                <w:sdtPr>
                  <w:rPr>
                    <w:rFonts w:ascii="Times New Roman" w:hAnsi="Times New Roman"/>
                    <w:b/>
                    <w:bCs/>
                    <w:color w:val="000000"/>
                    <w:u w:val="single"/>
                  </w:rPr>
                  <w:id w:val="220726752"/>
                </w:sdtPr>
                <w:sdtEndPr>
                  <w:rPr>
                    <w:rFonts w:hint="eastAsia"/>
                  </w:rPr>
                </w:sdtEndPr>
                <w:sdtContent>
                  <w:sdt>
                    <w:sdtP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id w:val="-1186516551"/>
                    </w:sdtPr>
                    <w:sdtEndPr>
                      <w:rPr>
                        <w:rFonts w:hint="eastAsia"/>
                      </w:rPr>
                    </w:sdtEndPr>
                    <w:sdtContent>
                      <w:p w14:paraId="164E57BE" w14:textId="77777777" w:rsidR="00A76B77" w:rsidRPr="00CB0E51" w:rsidRDefault="00F55780" w:rsidP="005A41E9">
                        <w:pPr>
                          <w:pStyle w:val="Tekstpodstawowy"/>
                          <w:suppressAutoHyphens w:val="0"/>
                          <w:spacing w:before="120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MS Gothic" w:eastAsia="MS Gothic" w:hAnsi="MS Gothic" w:hint="eastAsia"/>
                            <w:b/>
                            <w:bCs/>
                            <w:color w:val="000000"/>
                          </w:rPr>
                          <w:t>☐</w:t>
                        </w:r>
                      </w:p>
                    </w:sdtContent>
                  </w:sdt>
                </w:sdtContent>
              </w:sdt>
            </w:tc>
          </w:sdtContent>
        </w:sdt>
        <w:tc>
          <w:tcPr>
            <w:tcW w:w="955" w:type="dxa"/>
          </w:tcPr>
          <w:p w14:paraId="5688BEBB" w14:textId="77777777" w:rsidR="00A76B77" w:rsidRDefault="00A76B77" w:rsidP="005A41E9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  <w:color w:val="000000"/>
              </w:rPr>
            </w:pPr>
            <w:r w:rsidRPr="00FA2A24">
              <w:rPr>
                <w:rFonts w:ascii="Times New Roman" w:hAnsi="Times New Roman"/>
              </w:rPr>
              <w:t>Inne</w:t>
            </w:r>
            <w:r>
              <w:rPr>
                <w:rFonts w:ascii="Times New Roman" w:hAnsi="Times New Roman"/>
              </w:rPr>
              <w:t>:</w:t>
            </w:r>
            <w:r w:rsidRPr="00FA2A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7506" w:type="dxa"/>
          </w:tcPr>
          <w:p w14:paraId="5709FA4D" w14:textId="77777777" w:rsidR="00CD5B47" w:rsidRDefault="00A76B77" w:rsidP="005A41E9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</w:rPr>
            </w:pPr>
            <w:r w:rsidRPr="00FA2A24">
              <w:rPr>
                <w:rFonts w:ascii="Times New Roman" w:hAnsi="Times New Roman"/>
              </w:rPr>
              <w:t>……………………</w:t>
            </w:r>
            <w:r w:rsidR="00A1549F">
              <w:rPr>
                <w:rFonts w:ascii="Times New Roman" w:hAnsi="Times New Roman"/>
              </w:rPr>
              <w:t>……………………………………………….</w:t>
            </w:r>
            <w:r w:rsidRPr="00FA2A2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  <w:p w14:paraId="34D44B2B" w14:textId="77777777" w:rsidR="00A76B77" w:rsidRDefault="00A76B77" w:rsidP="005A41E9">
            <w:pPr>
              <w:pStyle w:val="Tekstpodstawowy"/>
              <w:suppressAutoHyphens w:val="0"/>
              <w:spacing w:before="120"/>
              <w:jc w:val="both"/>
              <w:rPr>
                <w:rFonts w:ascii="Times New Roman" w:hAnsi="Times New Roman"/>
              </w:rPr>
            </w:pPr>
            <w:r w:rsidRPr="00FA2A24">
              <w:rPr>
                <w:rFonts w:ascii="Times New Roman" w:hAnsi="Times New Roman"/>
              </w:rPr>
              <w:t>(podać dostęp)</w:t>
            </w:r>
          </w:p>
          <w:p w14:paraId="4F547960" w14:textId="77777777" w:rsidR="00A76B77" w:rsidRPr="00AD76F8" w:rsidRDefault="00A76B77" w:rsidP="005A41E9">
            <w:pPr>
              <w:pStyle w:val="Akapitzlist"/>
              <w:spacing w:before="120" w:after="120"/>
              <w:ind w:left="34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AD76F8">
              <w:rPr>
                <w:rFonts w:ascii="Times New Roman" w:hAnsi="Times New Roman"/>
              </w:rPr>
              <w:t xml:space="preserve">Jeżeli dokument rejestrowy nie jest dostępny </w:t>
            </w:r>
            <w:r w:rsidRPr="00AD76F8">
              <w:rPr>
                <w:rFonts w:ascii="Times New Roman" w:hAnsi="Times New Roman"/>
                <w:color w:val="000000"/>
              </w:rPr>
              <w:t>w formie elektronicznej pod ww. adresami internetowych ogólnodostępnych i</w:t>
            </w:r>
            <w:r w:rsidR="007F5CED">
              <w:rPr>
                <w:rFonts w:ascii="Times New Roman" w:hAnsi="Times New Roman"/>
                <w:color w:val="000000"/>
              </w:rPr>
              <w:t xml:space="preserve"> </w:t>
            </w:r>
            <w:r w:rsidRPr="00AD76F8">
              <w:rPr>
                <w:rFonts w:ascii="Times New Roman" w:hAnsi="Times New Roman"/>
                <w:color w:val="000000"/>
              </w:rPr>
              <w:t>bezpłatnych baz danych – do oferty należy załączyć właściwy dokument rejestrowy.</w:t>
            </w:r>
          </w:p>
        </w:tc>
      </w:tr>
    </w:tbl>
    <w:p w14:paraId="6EC21273" w14:textId="77777777" w:rsidR="00013272" w:rsidRPr="00AD76F8" w:rsidRDefault="00013272" w:rsidP="00452821">
      <w:pPr>
        <w:pStyle w:val="Tekstpodstawowy"/>
        <w:numPr>
          <w:ilvl w:val="0"/>
          <w:numId w:val="3"/>
        </w:numPr>
        <w:suppressAutoHyphens w:val="0"/>
        <w:spacing w:before="120" w:after="0" w:line="276" w:lineRule="auto"/>
        <w:ind w:left="425" w:hanging="425"/>
        <w:jc w:val="both"/>
        <w:rPr>
          <w:rFonts w:ascii="Times New Roman" w:hAnsi="Times New Roman"/>
          <w:spacing w:val="-6"/>
          <w:sz w:val="22"/>
          <w:szCs w:val="22"/>
        </w:rPr>
      </w:pPr>
      <w:r w:rsidRPr="00AD76F8">
        <w:rPr>
          <w:rFonts w:ascii="Times New Roman" w:hAnsi="Times New Roman"/>
          <w:spacing w:val="-6"/>
          <w:sz w:val="22"/>
          <w:szCs w:val="22"/>
        </w:rPr>
        <w:t xml:space="preserve">Oświadczamy, że uważamy się za związanych niniejszą ofertą </w:t>
      </w:r>
      <w:r w:rsidRPr="00AD76F8">
        <w:rPr>
          <w:rFonts w:ascii="Times New Roman" w:hAnsi="Times New Roman"/>
          <w:b/>
          <w:bCs/>
          <w:spacing w:val="-6"/>
          <w:sz w:val="22"/>
          <w:szCs w:val="22"/>
        </w:rPr>
        <w:t>przez okres 30 dni</w:t>
      </w:r>
      <w:r w:rsidRPr="00AD76F8">
        <w:rPr>
          <w:rFonts w:ascii="Times New Roman" w:hAnsi="Times New Roman"/>
          <w:spacing w:val="-6"/>
          <w:sz w:val="22"/>
          <w:szCs w:val="22"/>
        </w:rPr>
        <w:t xml:space="preserve"> od upływu terminu składania ofert</w:t>
      </w:r>
      <w:r w:rsidR="00057DB2">
        <w:rPr>
          <w:rFonts w:ascii="Times New Roman" w:hAnsi="Times New Roman"/>
          <w:spacing w:val="-6"/>
          <w:sz w:val="22"/>
          <w:szCs w:val="22"/>
        </w:rPr>
        <w:t xml:space="preserve"> (zgodnie z Rozdz. 14 pkt. 14.3 SWZ).</w:t>
      </w:r>
    </w:p>
    <w:p w14:paraId="264AB1C0" w14:textId="77777777" w:rsidR="000A2FB3" w:rsidRPr="005F277A" w:rsidRDefault="000A2FB3" w:rsidP="00190943">
      <w:pPr>
        <w:pStyle w:val="Akapitzlist"/>
        <w:numPr>
          <w:ilvl w:val="0"/>
          <w:numId w:val="1"/>
        </w:numPr>
        <w:spacing w:before="240" w:after="120" w:line="276" w:lineRule="auto"/>
        <w:ind w:left="425" w:hanging="425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SPIS </w:t>
      </w:r>
      <w:r w:rsidR="00C2672A">
        <w:rPr>
          <w:rFonts w:ascii="Times New Roman" w:hAnsi="Times New Roman"/>
          <w:b/>
        </w:rPr>
        <w:t>DOKUMENTÓW</w:t>
      </w:r>
      <w:r w:rsidRPr="005F277A">
        <w:rPr>
          <w:rFonts w:ascii="Times New Roman" w:hAnsi="Times New Roman"/>
          <w:b/>
        </w:rPr>
        <w:t>:</w:t>
      </w:r>
    </w:p>
    <w:p w14:paraId="1A91E2DA" w14:textId="77777777" w:rsidR="000A2FB3" w:rsidRPr="00A76B77" w:rsidRDefault="00D337B6" w:rsidP="000A2FB3">
      <w:pPr>
        <w:spacing w:after="59"/>
        <w:rPr>
          <w:rFonts w:ascii="Times New Roman" w:hAnsi="Times New Roman"/>
          <w:sz w:val="22"/>
          <w:szCs w:val="22"/>
        </w:rPr>
      </w:pPr>
      <w:r w:rsidRPr="00A76B77">
        <w:rPr>
          <w:rFonts w:ascii="Times New Roman" w:hAnsi="Times New Roman"/>
          <w:sz w:val="22"/>
          <w:szCs w:val="22"/>
        </w:rPr>
        <w:t>O</w:t>
      </w:r>
      <w:r w:rsidR="000A2FB3" w:rsidRPr="00A76B77">
        <w:rPr>
          <w:rFonts w:ascii="Times New Roman" w:hAnsi="Times New Roman"/>
          <w:sz w:val="22"/>
          <w:szCs w:val="22"/>
        </w:rPr>
        <w:t>fert</w:t>
      </w:r>
      <w:r w:rsidRPr="00A76B77">
        <w:rPr>
          <w:rFonts w:ascii="Times New Roman" w:hAnsi="Times New Roman"/>
          <w:sz w:val="22"/>
          <w:szCs w:val="22"/>
        </w:rPr>
        <w:t>ę</w:t>
      </w:r>
      <w:r w:rsidR="000A2FB3" w:rsidRPr="00A76B77">
        <w:rPr>
          <w:rFonts w:ascii="Times New Roman" w:hAnsi="Times New Roman"/>
          <w:sz w:val="22"/>
          <w:szCs w:val="22"/>
        </w:rPr>
        <w:t xml:space="preserve"> stanowią następujące dokumenty: </w:t>
      </w:r>
    </w:p>
    <w:p w14:paraId="69B87F56" w14:textId="77777777" w:rsidR="000A2FB3" w:rsidRPr="00A76B77" w:rsidRDefault="000A2FB3" w:rsidP="00E25AA8">
      <w:pPr>
        <w:pStyle w:val="Akapitzlist"/>
        <w:numPr>
          <w:ilvl w:val="0"/>
          <w:numId w:val="5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ind w:left="714" w:hanging="357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A76B77">
        <w:rPr>
          <w:rFonts w:ascii="Times New Roman" w:hAnsi="Times New Roman"/>
          <w:color w:val="000000"/>
          <w:sz w:val="22"/>
          <w:szCs w:val="22"/>
        </w:rPr>
        <w:t xml:space="preserve">Załącznik Nr </w:t>
      </w:r>
      <w:r w:rsidR="00D337B6" w:rsidRPr="00A76B77">
        <w:rPr>
          <w:rFonts w:ascii="Times New Roman" w:hAnsi="Times New Roman"/>
          <w:color w:val="000000"/>
          <w:sz w:val="22"/>
          <w:szCs w:val="22"/>
        </w:rPr>
        <w:t>2 do SWZ</w:t>
      </w:r>
      <w:r w:rsidRPr="00A76B77">
        <w:rPr>
          <w:rFonts w:ascii="Times New Roman" w:hAnsi="Times New Roman"/>
          <w:color w:val="000000"/>
          <w:sz w:val="22"/>
          <w:szCs w:val="22"/>
        </w:rPr>
        <w:t xml:space="preserve"> - Formularz Oferty;</w:t>
      </w:r>
    </w:p>
    <w:p w14:paraId="65FA04A5" w14:textId="77777777" w:rsidR="00540793" w:rsidRPr="00D04A78" w:rsidRDefault="00D337B6" w:rsidP="00540793">
      <w:pPr>
        <w:pStyle w:val="Akapitzlist"/>
        <w:numPr>
          <w:ilvl w:val="0"/>
          <w:numId w:val="5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04A78">
        <w:rPr>
          <w:rFonts w:ascii="Times New Roman" w:hAnsi="Times New Roman"/>
          <w:color w:val="000000"/>
          <w:sz w:val="22"/>
          <w:szCs w:val="22"/>
        </w:rPr>
        <w:t>Załącznik Nr</w:t>
      </w:r>
      <w:r w:rsidR="005A41E9">
        <w:rPr>
          <w:rFonts w:ascii="Times New Roman" w:hAnsi="Times New Roman"/>
          <w:color w:val="000000"/>
          <w:sz w:val="22"/>
          <w:szCs w:val="22"/>
        </w:rPr>
        <w:t> </w:t>
      </w:r>
      <w:r w:rsidRPr="00D04A78">
        <w:rPr>
          <w:rFonts w:ascii="Times New Roman" w:hAnsi="Times New Roman"/>
          <w:color w:val="000000"/>
          <w:sz w:val="22"/>
          <w:szCs w:val="22"/>
        </w:rPr>
        <w:t xml:space="preserve">3 do SWZ - </w:t>
      </w:r>
      <w:r w:rsidR="00540793" w:rsidRPr="00D04A78">
        <w:rPr>
          <w:rFonts w:ascii="Times New Roman" w:hAnsi="Times New Roman"/>
          <w:sz w:val="22"/>
          <w:szCs w:val="22"/>
        </w:rPr>
        <w:t>Oświadczenie Wykonawcy o niepodleganiu wykluczeniu z</w:t>
      </w:r>
      <w:r w:rsidR="005D6F05" w:rsidRPr="00D04A78">
        <w:rPr>
          <w:rFonts w:ascii="Times New Roman" w:hAnsi="Times New Roman"/>
          <w:sz w:val="22"/>
          <w:szCs w:val="22"/>
        </w:rPr>
        <w:t> </w:t>
      </w:r>
      <w:r w:rsidR="00540793" w:rsidRPr="00D04A78">
        <w:rPr>
          <w:rFonts w:ascii="Times New Roman" w:hAnsi="Times New Roman"/>
          <w:sz w:val="22"/>
          <w:szCs w:val="22"/>
        </w:rPr>
        <w:t>postępowania składane na podstawie art. 125 ust. 1 ustawy Prawo zamówień publicznych;</w:t>
      </w:r>
    </w:p>
    <w:p w14:paraId="43911831" w14:textId="77777777" w:rsidR="00540793" w:rsidRPr="00D04A78" w:rsidRDefault="00540793" w:rsidP="00DF6058">
      <w:pPr>
        <w:pStyle w:val="Akapitzlist"/>
        <w:numPr>
          <w:ilvl w:val="0"/>
          <w:numId w:val="5"/>
        </w:numPr>
        <w:tabs>
          <w:tab w:val="left" w:pos="1701"/>
        </w:tabs>
        <w:suppressAutoHyphens w:val="0"/>
        <w:autoSpaceDE w:val="0"/>
        <w:adjustRightInd w:val="0"/>
        <w:spacing w:before="120" w:line="276" w:lineRule="auto"/>
        <w:ind w:left="714" w:hanging="357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D04A78">
        <w:rPr>
          <w:rFonts w:ascii="Times New Roman" w:hAnsi="Times New Roman"/>
          <w:sz w:val="22"/>
          <w:szCs w:val="22"/>
        </w:rPr>
        <w:t xml:space="preserve">Dowody potwierdzające, czy </w:t>
      </w:r>
      <w:r w:rsidR="005C6D76" w:rsidRPr="00D04A78">
        <w:rPr>
          <w:rFonts w:ascii="Times New Roman" w:hAnsi="Times New Roman"/>
          <w:sz w:val="22"/>
          <w:szCs w:val="22"/>
        </w:rPr>
        <w:t>usługi</w:t>
      </w:r>
      <w:r w:rsidRPr="00D04A78">
        <w:rPr>
          <w:rFonts w:ascii="Times New Roman" w:hAnsi="Times New Roman"/>
          <w:sz w:val="22"/>
          <w:szCs w:val="22"/>
        </w:rPr>
        <w:t xml:space="preserve"> zostały wykonane lub są wykonywane należycie;</w:t>
      </w:r>
    </w:p>
    <w:p w14:paraId="3059D902" w14:textId="77777777" w:rsidR="000A2FB3" w:rsidRPr="00D04A78" w:rsidRDefault="00AD1482" w:rsidP="00187214">
      <w:pPr>
        <w:pStyle w:val="Akapitzlist"/>
        <w:numPr>
          <w:ilvl w:val="0"/>
          <w:numId w:val="5"/>
        </w:numPr>
        <w:tabs>
          <w:tab w:val="left" w:pos="1701"/>
        </w:tabs>
        <w:suppressAutoHyphens w:val="0"/>
        <w:autoSpaceDE w:val="0"/>
        <w:adjustRightInd w:val="0"/>
        <w:spacing w:before="120" w:line="276" w:lineRule="auto"/>
        <w:ind w:left="714" w:hanging="357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D04A78">
        <w:rPr>
          <w:rFonts w:ascii="Times New Roman" w:hAnsi="Times New Roman"/>
          <w:color w:val="000000"/>
          <w:sz w:val="22"/>
          <w:szCs w:val="22"/>
        </w:rPr>
        <w:t>Załącznik Nr</w:t>
      </w:r>
      <w:r w:rsidR="00FA2A24" w:rsidRPr="00D04A78">
        <w:rPr>
          <w:rFonts w:ascii="Times New Roman" w:hAnsi="Times New Roman"/>
          <w:color w:val="000000"/>
          <w:sz w:val="22"/>
          <w:szCs w:val="22"/>
        </w:rPr>
        <w:t> </w:t>
      </w:r>
      <w:r w:rsidR="00C46903" w:rsidRPr="00D04A78">
        <w:rPr>
          <w:rFonts w:ascii="Times New Roman" w:hAnsi="Times New Roman"/>
          <w:color w:val="000000"/>
          <w:sz w:val="22"/>
          <w:szCs w:val="22"/>
        </w:rPr>
        <w:t>4</w:t>
      </w:r>
      <w:r w:rsidRPr="00D04A78">
        <w:rPr>
          <w:rFonts w:ascii="Times New Roman" w:hAnsi="Times New Roman"/>
          <w:color w:val="000000"/>
          <w:sz w:val="22"/>
          <w:szCs w:val="22"/>
        </w:rPr>
        <w:t xml:space="preserve"> do SWZ - </w:t>
      </w:r>
      <w:r w:rsidRPr="00D04A78">
        <w:rPr>
          <w:rFonts w:ascii="Times New Roman" w:hAnsi="Times New Roman"/>
          <w:sz w:val="22"/>
          <w:szCs w:val="22"/>
        </w:rPr>
        <w:t xml:space="preserve">Oświadczenie </w:t>
      </w:r>
      <w:r w:rsidR="0057514D" w:rsidRPr="00D04A78">
        <w:rPr>
          <w:rFonts w:ascii="Times New Roman" w:hAnsi="Times New Roman"/>
          <w:color w:val="000000"/>
          <w:sz w:val="22"/>
          <w:szCs w:val="22"/>
        </w:rPr>
        <w:t>Wykonawcy o spełnianiu warunków udziału w postępowaniu;</w:t>
      </w:r>
    </w:p>
    <w:p w14:paraId="01E6E6F7" w14:textId="77777777" w:rsidR="00187214" w:rsidRPr="00D04A78" w:rsidRDefault="00187214" w:rsidP="0057514D">
      <w:pPr>
        <w:pStyle w:val="Akapitzlist"/>
        <w:numPr>
          <w:ilvl w:val="0"/>
          <w:numId w:val="5"/>
        </w:numPr>
        <w:tabs>
          <w:tab w:val="left" w:pos="1701"/>
        </w:tabs>
        <w:suppressAutoHyphens w:val="0"/>
        <w:autoSpaceDE w:val="0"/>
        <w:adjustRightInd w:val="0"/>
        <w:spacing w:before="120" w:line="276" w:lineRule="auto"/>
        <w:ind w:left="714" w:hanging="357"/>
        <w:contextualSpacing w:val="0"/>
        <w:rPr>
          <w:rFonts w:ascii="Times New Roman" w:hAnsi="Times New Roman"/>
          <w:sz w:val="22"/>
          <w:szCs w:val="22"/>
        </w:rPr>
      </w:pPr>
      <w:r w:rsidRPr="00D04A78">
        <w:rPr>
          <w:rFonts w:ascii="Times New Roman" w:hAnsi="Times New Roman"/>
          <w:sz w:val="22"/>
          <w:szCs w:val="22"/>
        </w:rPr>
        <w:t>Dokument potwierdzający, że Wykonawca ubiegający się o udzielenie zamówienia jest wpisany do właściwego rejestru BDO.</w:t>
      </w:r>
    </w:p>
    <w:p w14:paraId="12373EEA" w14:textId="77777777" w:rsidR="00187214" w:rsidRPr="00D04A78" w:rsidRDefault="00187214" w:rsidP="00E25AA8">
      <w:pPr>
        <w:pStyle w:val="Akapitzlist"/>
        <w:numPr>
          <w:ilvl w:val="0"/>
          <w:numId w:val="5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04A78">
        <w:rPr>
          <w:rFonts w:ascii="Times New Roman" w:hAnsi="Times New Roman"/>
          <w:sz w:val="22"/>
          <w:szCs w:val="22"/>
        </w:rPr>
        <w:t>Aktualny odpis z właściwego rejestru lub z Centralnej Ewidencji i</w:t>
      </w:r>
      <w:r w:rsidR="00D04A78" w:rsidRPr="00D04A78">
        <w:rPr>
          <w:rFonts w:ascii="Times New Roman" w:hAnsi="Times New Roman"/>
          <w:sz w:val="22"/>
          <w:szCs w:val="22"/>
        </w:rPr>
        <w:t xml:space="preserve"> </w:t>
      </w:r>
      <w:r w:rsidRPr="00D04A78">
        <w:rPr>
          <w:rFonts w:ascii="Times New Roman" w:hAnsi="Times New Roman"/>
          <w:sz w:val="22"/>
          <w:szCs w:val="22"/>
        </w:rPr>
        <w:t xml:space="preserve">Informacji o Działalności Gospodarczej, jeżeli odrębne przepisy wymagają wpisu do rejestru lub ewidencji </w:t>
      </w:r>
      <w:r w:rsidRPr="00D04A78">
        <w:rPr>
          <w:rFonts w:ascii="Times New Roman" w:hAnsi="Times New Roman"/>
          <w:i/>
          <w:iCs/>
          <w:sz w:val="22"/>
          <w:szCs w:val="22"/>
          <w:u w:val="single"/>
        </w:rPr>
        <w:t>(jeśli dotyczy</w:t>
      </w:r>
      <w:r w:rsidRPr="00D04A78">
        <w:rPr>
          <w:rFonts w:ascii="Times New Roman" w:hAnsi="Times New Roman"/>
          <w:i/>
          <w:iCs/>
          <w:sz w:val="22"/>
          <w:szCs w:val="22"/>
        </w:rPr>
        <w:t>)</w:t>
      </w:r>
    </w:p>
    <w:p w14:paraId="6C755ECA" w14:textId="77777777" w:rsidR="0066681C" w:rsidRPr="00A76B77" w:rsidRDefault="0066681C" w:rsidP="00E25AA8">
      <w:pPr>
        <w:pStyle w:val="Akapitzlist"/>
        <w:numPr>
          <w:ilvl w:val="0"/>
          <w:numId w:val="5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A76B77">
        <w:rPr>
          <w:rFonts w:ascii="Times New Roman" w:hAnsi="Times New Roman"/>
          <w:sz w:val="22"/>
          <w:szCs w:val="22"/>
        </w:rPr>
        <w:t xml:space="preserve">Dokument </w:t>
      </w:r>
      <w:bookmarkStart w:id="2" w:name="_Hlk64558916"/>
      <w:r w:rsidRPr="00A76B77">
        <w:rPr>
          <w:rFonts w:ascii="Times New Roman" w:hAnsi="Times New Roman"/>
          <w:sz w:val="22"/>
          <w:szCs w:val="22"/>
        </w:rPr>
        <w:t xml:space="preserve">potwierdzający, że osoba działająca w imieniu Wykonawcy jest umocowana do jego reprezentowania </w:t>
      </w:r>
      <w:r w:rsidRPr="00A76B77">
        <w:rPr>
          <w:rFonts w:ascii="Times New Roman" w:hAnsi="Times New Roman"/>
          <w:i/>
          <w:iCs/>
          <w:sz w:val="22"/>
          <w:szCs w:val="22"/>
        </w:rPr>
        <w:t>(</w:t>
      </w:r>
      <w:r w:rsidRPr="00187214">
        <w:rPr>
          <w:rFonts w:ascii="Times New Roman" w:hAnsi="Times New Roman"/>
          <w:i/>
          <w:iCs/>
          <w:sz w:val="22"/>
          <w:szCs w:val="22"/>
          <w:u w:val="single"/>
        </w:rPr>
        <w:t xml:space="preserve">jeśli </w:t>
      </w:r>
      <w:bookmarkEnd w:id="2"/>
      <w:r w:rsidR="00C56A74" w:rsidRPr="00187214">
        <w:rPr>
          <w:rFonts w:ascii="Times New Roman" w:hAnsi="Times New Roman"/>
          <w:i/>
          <w:iCs/>
          <w:sz w:val="22"/>
          <w:szCs w:val="22"/>
          <w:u w:val="single"/>
        </w:rPr>
        <w:t>dotyczy</w:t>
      </w:r>
      <w:r w:rsidR="00C56A74" w:rsidRPr="00A76B77">
        <w:rPr>
          <w:rFonts w:ascii="Times New Roman" w:hAnsi="Times New Roman"/>
          <w:i/>
          <w:iCs/>
          <w:sz w:val="22"/>
          <w:szCs w:val="22"/>
        </w:rPr>
        <w:t>)</w:t>
      </w:r>
      <w:r w:rsidR="00C56A74" w:rsidRPr="00A76B77">
        <w:rPr>
          <w:rFonts w:ascii="Times New Roman" w:hAnsi="Times New Roman"/>
          <w:sz w:val="22"/>
          <w:szCs w:val="22"/>
        </w:rPr>
        <w:t>;</w:t>
      </w:r>
    </w:p>
    <w:p w14:paraId="6DC25CAC" w14:textId="77777777" w:rsidR="00E12465" w:rsidRPr="00E12465" w:rsidRDefault="00C56A74" w:rsidP="00E12465">
      <w:pPr>
        <w:pStyle w:val="Akapitzlist"/>
        <w:numPr>
          <w:ilvl w:val="0"/>
          <w:numId w:val="5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A76B77">
        <w:rPr>
          <w:rFonts w:ascii="Times New Roman" w:hAnsi="Times New Roman"/>
          <w:sz w:val="22"/>
          <w:szCs w:val="22"/>
        </w:rPr>
        <w:t xml:space="preserve">Pełnomocnictwo </w:t>
      </w:r>
      <w:r w:rsidRPr="00A76B77">
        <w:rPr>
          <w:rFonts w:ascii="Times New Roman" w:hAnsi="Times New Roman"/>
          <w:i/>
          <w:iCs/>
          <w:sz w:val="22"/>
          <w:szCs w:val="22"/>
        </w:rPr>
        <w:t>(</w:t>
      </w:r>
      <w:r w:rsidRPr="00187214">
        <w:rPr>
          <w:rFonts w:ascii="Times New Roman" w:hAnsi="Times New Roman"/>
          <w:i/>
          <w:iCs/>
          <w:sz w:val="22"/>
          <w:szCs w:val="22"/>
          <w:u w:val="single"/>
        </w:rPr>
        <w:t>jeśli dotyczy</w:t>
      </w:r>
      <w:r w:rsidRPr="00A76B77">
        <w:rPr>
          <w:rFonts w:ascii="Times New Roman" w:hAnsi="Times New Roman"/>
          <w:i/>
          <w:iCs/>
          <w:sz w:val="22"/>
          <w:szCs w:val="22"/>
        </w:rPr>
        <w:t>).</w:t>
      </w:r>
    </w:p>
    <w:tbl>
      <w:tblPr>
        <w:tblStyle w:val="Tabela-Siatka1"/>
        <w:tblW w:w="7796" w:type="dxa"/>
        <w:tblInd w:w="1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776"/>
        <w:gridCol w:w="3644"/>
      </w:tblGrid>
      <w:tr w:rsidR="009A6C1C" w:rsidRPr="001322E7" w14:paraId="0A567D9F" w14:textId="77777777" w:rsidTr="00E12465">
        <w:trPr>
          <w:trHeight w:val="965"/>
        </w:trPr>
        <w:tc>
          <w:tcPr>
            <w:tcW w:w="2376" w:type="dxa"/>
            <w:vAlign w:val="bottom"/>
          </w:tcPr>
          <w:p w14:paraId="546A24E6" w14:textId="77777777" w:rsidR="009A6C1C" w:rsidRPr="001B3F4F" w:rsidRDefault="009A6C1C" w:rsidP="000A1ABE">
            <w:pPr>
              <w:ind w:left="-11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</w:t>
            </w:r>
          </w:p>
        </w:tc>
        <w:tc>
          <w:tcPr>
            <w:tcW w:w="1776" w:type="dxa"/>
            <w:vAlign w:val="bottom"/>
          </w:tcPr>
          <w:p w14:paraId="0716737C" w14:textId="77777777" w:rsidR="009A6C1C" w:rsidRPr="001B3F4F" w:rsidRDefault="009A6C1C" w:rsidP="000A1ABE">
            <w:pPr>
              <w:ind w:left="-15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</w:t>
            </w:r>
          </w:p>
        </w:tc>
        <w:tc>
          <w:tcPr>
            <w:tcW w:w="3644" w:type="dxa"/>
            <w:vAlign w:val="bottom"/>
          </w:tcPr>
          <w:p w14:paraId="03590D0E" w14:textId="77777777" w:rsidR="009A6C1C" w:rsidRPr="00802161" w:rsidRDefault="009A6C1C" w:rsidP="000A1AB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A6C1C" w:rsidRPr="001322E7" w14:paraId="1C1B1C26" w14:textId="77777777" w:rsidTr="00E12465">
        <w:trPr>
          <w:trHeight w:val="43"/>
        </w:trPr>
        <w:tc>
          <w:tcPr>
            <w:tcW w:w="2376" w:type="dxa"/>
            <w:vAlign w:val="bottom"/>
          </w:tcPr>
          <w:p w14:paraId="331E04B2" w14:textId="77777777" w:rsidR="009A6C1C" w:rsidRPr="001322E7" w:rsidRDefault="009A6C1C" w:rsidP="000A1AB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322E7">
              <w:rPr>
                <w:rFonts w:ascii="Times New Roman" w:hAnsi="Times New Roman"/>
                <w:bCs/>
                <w:sz w:val="16"/>
                <w:szCs w:val="16"/>
              </w:rPr>
              <w:t>………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………</w:t>
            </w:r>
            <w:r w:rsidRPr="001322E7">
              <w:rPr>
                <w:rFonts w:ascii="Times New Roman" w:hAnsi="Times New Roman"/>
                <w:bCs/>
                <w:sz w:val="16"/>
                <w:szCs w:val="16"/>
              </w:rPr>
              <w:t>…..……………</w:t>
            </w:r>
          </w:p>
        </w:tc>
        <w:tc>
          <w:tcPr>
            <w:tcW w:w="1776" w:type="dxa"/>
            <w:vAlign w:val="bottom"/>
          </w:tcPr>
          <w:p w14:paraId="21A6E287" w14:textId="77777777" w:rsidR="009A6C1C" w:rsidRPr="001322E7" w:rsidRDefault="009A6C1C" w:rsidP="000A1AB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322E7">
              <w:rPr>
                <w:rFonts w:ascii="Times New Roman" w:hAnsi="Times New Roman"/>
                <w:bCs/>
                <w:sz w:val="16"/>
                <w:szCs w:val="16"/>
              </w:rPr>
              <w:t>….……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…</w:t>
            </w:r>
            <w:r w:rsidRPr="001322E7">
              <w:rPr>
                <w:rFonts w:ascii="Times New Roman" w:hAnsi="Times New Roman"/>
                <w:bCs/>
                <w:sz w:val="16"/>
                <w:szCs w:val="16"/>
              </w:rPr>
              <w:t>……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…..</w:t>
            </w:r>
            <w:r w:rsidRPr="001322E7">
              <w:rPr>
                <w:rFonts w:ascii="Times New Roman" w:hAnsi="Times New Roman"/>
                <w:bCs/>
                <w:sz w:val="16"/>
                <w:szCs w:val="16"/>
              </w:rPr>
              <w:t>……</w:t>
            </w:r>
          </w:p>
        </w:tc>
        <w:tc>
          <w:tcPr>
            <w:tcW w:w="3644" w:type="dxa"/>
            <w:vAlign w:val="bottom"/>
          </w:tcPr>
          <w:p w14:paraId="1A4D21EC" w14:textId="77777777" w:rsidR="009A6C1C" w:rsidRPr="001322E7" w:rsidRDefault="009A6C1C" w:rsidP="000A1ABE">
            <w:pPr>
              <w:jc w:val="center"/>
              <w:rPr>
                <w:bCs/>
                <w:sz w:val="16"/>
                <w:szCs w:val="16"/>
              </w:rPr>
            </w:pPr>
            <w:r w:rsidRPr="001322E7">
              <w:rPr>
                <w:rFonts w:ascii="Times New Roman" w:hAnsi="Times New Roman"/>
                <w:bCs/>
                <w:sz w:val="16"/>
                <w:szCs w:val="16"/>
              </w:rPr>
              <w:t>……………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……</w:t>
            </w:r>
            <w:r w:rsidRPr="001322E7">
              <w:rPr>
                <w:rFonts w:ascii="Times New Roman" w:hAnsi="Times New Roman"/>
                <w:bCs/>
                <w:sz w:val="16"/>
                <w:szCs w:val="16"/>
              </w:rPr>
              <w:t>..……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….</w:t>
            </w:r>
            <w:r w:rsidRPr="001322E7">
              <w:rPr>
                <w:rFonts w:ascii="Times New Roman" w:hAnsi="Times New Roman"/>
                <w:bCs/>
                <w:sz w:val="16"/>
                <w:szCs w:val="16"/>
              </w:rPr>
              <w:t>…………………………</w:t>
            </w:r>
          </w:p>
        </w:tc>
      </w:tr>
      <w:tr w:rsidR="009A6C1C" w:rsidRPr="001322E7" w14:paraId="39D86198" w14:textId="77777777" w:rsidTr="00E12465">
        <w:trPr>
          <w:trHeight w:val="203"/>
        </w:trPr>
        <w:tc>
          <w:tcPr>
            <w:tcW w:w="2376" w:type="dxa"/>
          </w:tcPr>
          <w:p w14:paraId="5713A73C" w14:textId="77777777" w:rsidR="009A6C1C" w:rsidRPr="00252982" w:rsidRDefault="009A6C1C" w:rsidP="000A1ABE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52982">
              <w:rPr>
                <w:rFonts w:ascii="Times New Roman" w:hAnsi="Times New Roman"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1776" w:type="dxa"/>
          </w:tcPr>
          <w:p w14:paraId="280382F0" w14:textId="77777777" w:rsidR="009A6C1C" w:rsidRPr="00252982" w:rsidRDefault="009A6C1C" w:rsidP="000A1ABE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52982">
              <w:rPr>
                <w:rFonts w:ascii="Times New Roman" w:hAnsi="Times New Roman"/>
                <w:i/>
                <w:sz w:val="20"/>
                <w:szCs w:val="20"/>
              </w:rPr>
              <w:t>Data</w:t>
            </w:r>
          </w:p>
        </w:tc>
        <w:tc>
          <w:tcPr>
            <w:tcW w:w="3644" w:type="dxa"/>
          </w:tcPr>
          <w:p w14:paraId="29C2F85F" w14:textId="77777777" w:rsidR="00252982" w:rsidRDefault="009A6C1C" w:rsidP="000A1ABE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52982">
              <w:rPr>
                <w:rFonts w:ascii="Times New Roman" w:hAnsi="Times New Roman"/>
                <w:i/>
                <w:sz w:val="20"/>
                <w:szCs w:val="20"/>
              </w:rPr>
              <w:t>Podpis upoważnionego</w:t>
            </w:r>
          </w:p>
          <w:p w14:paraId="37BF1D6B" w14:textId="77777777" w:rsidR="009A6C1C" w:rsidRPr="00252982" w:rsidRDefault="009A6C1C" w:rsidP="000A1ABE">
            <w:pPr>
              <w:jc w:val="center"/>
              <w:rPr>
                <w:i/>
                <w:sz w:val="20"/>
                <w:szCs w:val="20"/>
              </w:rPr>
            </w:pPr>
            <w:r w:rsidRPr="00252982">
              <w:rPr>
                <w:rFonts w:ascii="Times New Roman" w:hAnsi="Times New Roman"/>
                <w:i/>
                <w:sz w:val="20"/>
                <w:szCs w:val="20"/>
              </w:rPr>
              <w:t>przedstawiciela Wykonawcy</w:t>
            </w:r>
          </w:p>
        </w:tc>
      </w:tr>
    </w:tbl>
    <w:p w14:paraId="3D24E840" w14:textId="77777777" w:rsidR="00E0205B" w:rsidRPr="00E12465" w:rsidRDefault="00E0205B" w:rsidP="00E12465">
      <w:pPr>
        <w:jc w:val="center"/>
        <w:rPr>
          <w:rFonts w:ascii="Times New Roman" w:hAnsi="Times New Roman"/>
        </w:rPr>
      </w:pPr>
    </w:p>
    <w:sectPr w:rsidR="00E0205B" w:rsidRPr="00E12465" w:rsidSect="005D5397">
      <w:headerReference w:type="default" r:id="rId10"/>
      <w:footerReference w:type="default" r:id="rId11"/>
      <w:pgSz w:w="11906" w:h="16838" w:code="9"/>
      <w:pgMar w:top="1134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72091" w14:textId="77777777" w:rsidR="009818AD" w:rsidRDefault="009818AD" w:rsidP="00ED1BDF">
      <w:r>
        <w:separator/>
      </w:r>
    </w:p>
  </w:endnote>
  <w:endnote w:type="continuationSeparator" w:id="0">
    <w:p w14:paraId="7E5182AE" w14:textId="77777777" w:rsidR="009818AD" w:rsidRDefault="009818AD" w:rsidP="00ED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44671" w14:textId="77777777" w:rsidR="00CB1875" w:rsidRPr="004B2A29" w:rsidRDefault="004B2A29" w:rsidP="00815681">
    <w:pPr>
      <w:pBdr>
        <w:top w:val="single" w:sz="4" w:space="1" w:color="auto"/>
      </w:pBdr>
      <w:tabs>
        <w:tab w:val="left" w:pos="2028"/>
        <w:tab w:val="center" w:pos="4679"/>
      </w:tabs>
      <w:spacing w:before="120"/>
      <w:jc w:val="center"/>
      <w:rPr>
        <w:rFonts w:ascii="Times New Roman" w:hAnsi="Times New Roman"/>
        <w:sz w:val="20"/>
        <w:szCs w:val="20"/>
      </w:rPr>
    </w:pPr>
    <w:r w:rsidRPr="00247F95">
      <w:rPr>
        <w:rFonts w:ascii="Times New Roman" w:hAnsi="Times New Roman"/>
        <w:sz w:val="20"/>
        <w:szCs w:val="20"/>
      </w:rPr>
      <w:t xml:space="preserve">Strona </w:t>
    </w:r>
    <w:r w:rsidR="005D34F1" w:rsidRPr="00247F95">
      <w:rPr>
        <w:rFonts w:ascii="Times New Roman" w:hAnsi="Times New Roman"/>
        <w:sz w:val="20"/>
        <w:szCs w:val="20"/>
      </w:rPr>
      <w:fldChar w:fldCharType="begin"/>
    </w:r>
    <w:r w:rsidRPr="00247F95">
      <w:rPr>
        <w:rFonts w:ascii="Times New Roman" w:hAnsi="Times New Roman"/>
        <w:sz w:val="20"/>
        <w:szCs w:val="20"/>
      </w:rPr>
      <w:instrText>PAGE   \* MERGEFORMAT</w:instrText>
    </w:r>
    <w:r w:rsidR="005D34F1" w:rsidRPr="00247F95">
      <w:rPr>
        <w:rFonts w:ascii="Times New Roman" w:hAnsi="Times New Roman"/>
        <w:sz w:val="20"/>
        <w:szCs w:val="20"/>
      </w:rPr>
      <w:fldChar w:fldCharType="separate"/>
    </w:r>
    <w:r w:rsidR="0011472D">
      <w:rPr>
        <w:rFonts w:ascii="Times New Roman" w:hAnsi="Times New Roman"/>
        <w:noProof/>
        <w:sz w:val="20"/>
        <w:szCs w:val="20"/>
      </w:rPr>
      <w:t>1</w:t>
    </w:r>
    <w:r w:rsidR="005D34F1" w:rsidRPr="00247F95">
      <w:rPr>
        <w:rFonts w:ascii="Times New Roman" w:hAnsi="Times New Roman"/>
        <w:sz w:val="20"/>
        <w:szCs w:val="20"/>
      </w:rPr>
      <w:fldChar w:fldCharType="end"/>
    </w:r>
    <w:r w:rsidRPr="00247F95">
      <w:rPr>
        <w:rFonts w:ascii="Times New Roman" w:hAnsi="Times New Roman"/>
        <w:sz w:val="20"/>
        <w:szCs w:val="20"/>
      </w:rPr>
      <w:t xml:space="preserve"> z </w:t>
    </w:r>
    <w:fldSimple w:instr="NUMPAGES  \* Arabic  \* MERGEFORMAT">
      <w:r w:rsidR="0011472D" w:rsidRPr="0011472D">
        <w:rPr>
          <w:rFonts w:ascii="Times New Roman" w:hAnsi="Times New Roman"/>
          <w:noProof/>
          <w:sz w:val="20"/>
          <w:szCs w:val="20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AA6A6" w14:textId="77777777" w:rsidR="009818AD" w:rsidRDefault="009818AD" w:rsidP="00ED1BDF">
      <w:r>
        <w:separator/>
      </w:r>
    </w:p>
  </w:footnote>
  <w:footnote w:type="continuationSeparator" w:id="0">
    <w:p w14:paraId="66168C9D" w14:textId="77777777" w:rsidR="009818AD" w:rsidRDefault="009818AD" w:rsidP="00ED1BDF">
      <w:r>
        <w:continuationSeparator/>
      </w:r>
    </w:p>
  </w:footnote>
  <w:footnote w:id="1">
    <w:p w14:paraId="19FED038" w14:textId="77777777" w:rsidR="00F5594A" w:rsidRPr="00B02C5A" w:rsidRDefault="00F5594A" w:rsidP="007E2EC7">
      <w:pPr>
        <w:tabs>
          <w:tab w:val="left" w:pos="284"/>
        </w:tabs>
        <w:suppressAutoHyphens w:val="0"/>
        <w:spacing w:line="276" w:lineRule="auto"/>
        <w:ind w:left="284" w:hanging="284"/>
        <w:jc w:val="both"/>
        <w:outlineLvl w:val="1"/>
        <w:rPr>
          <w:rFonts w:ascii="Times New Roman" w:eastAsia="Times New Roman" w:hAnsi="Times New Roman"/>
          <w:color w:val="1A1A1A"/>
          <w:sz w:val="18"/>
          <w:szCs w:val="18"/>
          <w:lang w:eastAsia="pl-PL"/>
        </w:rPr>
      </w:pPr>
      <w:r w:rsidRPr="009C2A77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B02C5A">
        <w:rPr>
          <w:rFonts w:ascii="Times New Roman" w:hAnsi="Times New Roman"/>
          <w:sz w:val="18"/>
          <w:szCs w:val="18"/>
        </w:rPr>
        <w:tab/>
      </w:r>
      <w:r w:rsidRPr="00B02C5A">
        <w:rPr>
          <w:rFonts w:ascii="Times New Roman" w:eastAsia="Times New Roman" w:hAnsi="Times New Roman"/>
          <w:color w:val="1A1A1A"/>
          <w:sz w:val="18"/>
          <w:szCs w:val="18"/>
          <w:lang w:eastAsia="pl-PL"/>
        </w:rPr>
        <w:t xml:space="preserve">Podany przez </w:t>
      </w:r>
      <w:r w:rsidRPr="00B02C5A">
        <w:rPr>
          <w:rFonts w:ascii="Times New Roman" w:eastAsia="Times New Roman" w:hAnsi="Times New Roman"/>
          <w:sz w:val="18"/>
          <w:szCs w:val="18"/>
          <w:lang w:eastAsia="pl-PL"/>
        </w:rPr>
        <w:t>Wykonawcę nr rachunku bankowego, na który będą realizowane płatności, musi być ujawniony w </w:t>
      </w:r>
      <w:r w:rsidRPr="00B02C5A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Wykazie podmiotów zarejestrowanych jako podatnicy VAT, niezarejestrowanych oraz wykreślonych i przywróconych do rejestru VAT</w:t>
      </w:r>
      <w:r w:rsidRPr="00B02C5A">
        <w:rPr>
          <w:rFonts w:ascii="Times New Roman" w:eastAsia="Times New Roman" w:hAnsi="Times New Roman"/>
          <w:sz w:val="18"/>
          <w:szCs w:val="18"/>
          <w:lang w:eastAsia="pl-PL"/>
        </w:rPr>
        <w:t>, patrz:</w:t>
      </w:r>
      <w:r w:rsidRPr="00D43B89">
        <w:rPr>
          <w:rFonts w:ascii="Times New Roman" w:eastAsia="Times New Roman" w:hAnsi="Times New Roman"/>
          <w:sz w:val="18"/>
          <w:szCs w:val="18"/>
          <w:u w:val="single"/>
          <w:lang w:eastAsia="pl-PL"/>
        </w:rPr>
        <w:t xml:space="preserve"> </w:t>
      </w:r>
      <w:hyperlink r:id="rId1" w:history="1">
        <w:r w:rsidRPr="00D43B89">
          <w:rPr>
            <w:rStyle w:val="Hipercze"/>
            <w:rFonts w:ascii="Times New Roman" w:hAnsi="Times New Roman"/>
            <w:color w:val="auto"/>
            <w:sz w:val="18"/>
            <w:szCs w:val="18"/>
          </w:rPr>
          <w:t>https://www.podatki.gov.pl/wykaz-podatnikow-vat-wyszukiwarka</w:t>
        </w:r>
      </w:hyperlink>
      <w:r w:rsidRPr="00E0205B">
        <w:rPr>
          <w:rStyle w:val="Hipercze"/>
          <w:rFonts w:ascii="Times New Roman" w:hAnsi="Times New Roman"/>
          <w:color w:val="auto"/>
          <w:sz w:val="18"/>
          <w:szCs w:val="18"/>
          <w:u w:val="none"/>
        </w:rPr>
        <w:t xml:space="preserve"> </w:t>
      </w:r>
      <w:r>
        <w:rPr>
          <w:rStyle w:val="Hipercze"/>
          <w:rFonts w:ascii="Times New Roman" w:hAnsi="Times New Roman"/>
          <w:color w:val="auto"/>
          <w:sz w:val="18"/>
          <w:szCs w:val="18"/>
          <w:u w:val="none"/>
        </w:rPr>
        <w:t>(</w:t>
      </w:r>
      <w:r w:rsidRPr="00614F72">
        <w:rPr>
          <w:rStyle w:val="Hipercze"/>
          <w:rFonts w:ascii="Times New Roman" w:hAnsi="Times New Roman"/>
          <w:b/>
          <w:bCs/>
          <w:color w:val="auto"/>
          <w:sz w:val="18"/>
          <w:szCs w:val="18"/>
          <w:u w:val="none"/>
        </w:rPr>
        <w:t>jeśli dotyczy</w:t>
      </w:r>
      <w:r>
        <w:rPr>
          <w:rStyle w:val="Hipercze"/>
          <w:rFonts w:ascii="Times New Roman" w:hAnsi="Times New Roman"/>
          <w:color w:val="auto"/>
          <w:sz w:val="18"/>
          <w:szCs w:val="18"/>
          <w:u w:val="none"/>
        </w:rPr>
        <w:t>).</w:t>
      </w:r>
    </w:p>
  </w:footnote>
  <w:footnote w:id="2">
    <w:p w14:paraId="5F86B5D4" w14:textId="77777777" w:rsidR="00B02C5A" w:rsidRPr="00B02C5A" w:rsidRDefault="00B02C5A" w:rsidP="00B02C5A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eastAsia="Arial" w:hAnsi="Times New Roman"/>
          <w:sz w:val="18"/>
          <w:szCs w:val="18"/>
        </w:rPr>
      </w:pPr>
      <w:r w:rsidRPr="009C2A77">
        <w:rPr>
          <w:rStyle w:val="Odwoanieprzypisudolnego"/>
          <w:rFonts w:ascii="Times New Roman" w:hAnsi="Times New Roman"/>
          <w:b/>
          <w:bCs/>
          <w:sz w:val="22"/>
          <w:szCs w:val="22"/>
        </w:rPr>
        <w:footnoteRef/>
      </w:r>
      <w:r w:rsidRPr="00B02C5A">
        <w:rPr>
          <w:rFonts w:ascii="Times New Roman" w:hAnsi="Times New Roman"/>
          <w:sz w:val="18"/>
          <w:szCs w:val="18"/>
        </w:rPr>
        <w:tab/>
      </w:r>
      <w:r w:rsidRPr="00B02C5A">
        <w:rPr>
          <w:rFonts w:ascii="Times New Roman" w:eastAsia="Arial" w:hAnsi="Times New Roman"/>
          <w:sz w:val="18"/>
          <w:szCs w:val="18"/>
        </w:rPr>
        <w:t>Rozporządzenie Parlamentu Europejskiego i Rady (UE) 2016/679 z</w:t>
      </w:r>
      <w:r w:rsidR="007F5CED">
        <w:rPr>
          <w:rFonts w:ascii="Times New Roman" w:eastAsia="Arial" w:hAnsi="Times New Roman"/>
          <w:sz w:val="18"/>
          <w:szCs w:val="18"/>
        </w:rPr>
        <w:t xml:space="preserve"> </w:t>
      </w:r>
      <w:r w:rsidRPr="00B02C5A">
        <w:rPr>
          <w:rFonts w:ascii="Times New Roman" w:eastAsia="Arial" w:hAnsi="Times New Roman"/>
          <w:sz w:val="18"/>
          <w:szCs w:val="18"/>
        </w:rPr>
        <w:t>dnia 27 kwietnia 2016 r. w sprawie ochrony osób fizycznych w związku z</w:t>
      </w:r>
      <w:r w:rsidR="007F5CED">
        <w:rPr>
          <w:rFonts w:ascii="Times New Roman" w:eastAsia="Arial" w:hAnsi="Times New Roman"/>
          <w:sz w:val="18"/>
          <w:szCs w:val="18"/>
        </w:rPr>
        <w:t xml:space="preserve"> </w:t>
      </w:r>
      <w:r w:rsidRPr="00B02C5A">
        <w:rPr>
          <w:rFonts w:ascii="Times New Roman" w:eastAsia="Arial" w:hAnsi="Times New Roman"/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66"/>
      <w:gridCol w:w="3090"/>
    </w:tblGrid>
    <w:tr w:rsidR="00F55780" w:rsidRPr="00F55780" w14:paraId="7A920B68" w14:textId="77777777" w:rsidTr="005D5397">
      <w:tc>
        <w:tcPr>
          <w:tcW w:w="6266" w:type="dxa"/>
        </w:tcPr>
        <w:p w14:paraId="66A14AA7" w14:textId="77777777" w:rsidR="00F55780" w:rsidRPr="00F55780" w:rsidRDefault="00F55780" w:rsidP="005D5397">
          <w:pPr>
            <w:suppressLineNumbers/>
            <w:autoSpaceDN w:val="0"/>
            <w:ind w:left="-108"/>
            <w:textAlignment w:val="baseline"/>
            <w:rPr>
              <w:rFonts w:ascii="Times New Roman" w:hAnsi="Times New Roman"/>
            </w:rPr>
          </w:pPr>
          <w:r w:rsidRPr="00F55780">
            <w:rPr>
              <w:rFonts w:ascii="Times New Roman" w:hAnsi="Times New Roman"/>
            </w:rPr>
            <w:t>Załącznik Nr 2 do SWZ – Formularz oferty</w:t>
          </w:r>
          <w:r w:rsidRPr="00F55780">
            <w:rPr>
              <w:rFonts w:ascii="Times New Roman" w:hAnsi="Times New Roman"/>
              <w:kern w:val="3"/>
            </w:rPr>
            <w:tab/>
          </w:r>
        </w:p>
      </w:tc>
      <w:tc>
        <w:tcPr>
          <w:tcW w:w="3090" w:type="dxa"/>
        </w:tcPr>
        <w:p w14:paraId="54B9E4F9" w14:textId="59781A34" w:rsidR="00F55780" w:rsidRPr="00F55780" w:rsidRDefault="00F55780" w:rsidP="00106308">
          <w:pPr>
            <w:suppressLineNumbers/>
            <w:tabs>
              <w:tab w:val="center" w:pos="4536"/>
              <w:tab w:val="right" w:pos="9356"/>
            </w:tabs>
            <w:autoSpaceDN w:val="0"/>
            <w:ind w:right="-104"/>
            <w:jc w:val="right"/>
            <w:textAlignment w:val="baseline"/>
            <w:rPr>
              <w:rFonts w:ascii="Times New Roman" w:hAnsi="Times New Roman"/>
            </w:rPr>
          </w:pPr>
          <w:r w:rsidRPr="00F55780">
            <w:rPr>
              <w:rFonts w:ascii="Times New Roman" w:hAnsi="Times New Roman"/>
              <w:kern w:val="3"/>
            </w:rPr>
            <w:t xml:space="preserve">Znak sprawy: </w:t>
          </w:r>
          <w:r w:rsidRPr="00F55780">
            <w:rPr>
              <w:rFonts w:ascii="Times New Roman" w:hAnsi="Times New Roman"/>
              <w:b/>
              <w:bCs/>
              <w:kern w:val="3"/>
            </w:rPr>
            <w:t>ZP-240</w:t>
          </w:r>
          <w:r w:rsidR="00F5594A">
            <w:rPr>
              <w:rFonts w:ascii="Times New Roman" w:hAnsi="Times New Roman"/>
              <w:b/>
              <w:bCs/>
              <w:kern w:val="3"/>
            </w:rPr>
            <w:t>2</w:t>
          </w:r>
          <w:r w:rsidRPr="00F55780">
            <w:rPr>
              <w:rFonts w:ascii="Times New Roman" w:hAnsi="Times New Roman"/>
              <w:b/>
              <w:bCs/>
              <w:kern w:val="3"/>
            </w:rPr>
            <w:t>-</w:t>
          </w:r>
          <w:r w:rsidR="00926597">
            <w:rPr>
              <w:rFonts w:ascii="Times New Roman" w:hAnsi="Times New Roman"/>
              <w:b/>
              <w:bCs/>
              <w:kern w:val="3"/>
            </w:rPr>
            <w:t>1</w:t>
          </w:r>
          <w:r w:rsidRPr="00F55780">
            <w:rPr>
              <w:rFonts w:ascii="Times New Roman" w:hAnsi="Times New Roman"/>
              <w:b/>
              <w:bCs/>
            </w:rPr>
            <w:t>/</w:t>
          </w:r>
          <w:r w:rsidR="00926597">
            <w:rPr>
              <w:rFonts w:ascii="Times New Roman" w:hAnsi="Times New Roman"/>
              <w:b/>
              <w:bCs/>
            </w:rPr>
            <w:t>22</w:t>
          </w:r>
        </w:p>
      </w:tc>
    </w:tr>
  </w:tbl>
  <w:p w14:paraId="4FCC84A6" w14:textId="77777777" w:rsidR="00CB1875" w:rsidRPr="00106308" w:rsidRDefault="00CB1875" w:rsidP="00221AB3">
    <w:pPr>
      <w:suppressLineNumbers/>
      <w:pBdr>
        <w:bottom w:val="single" w:sz="4" w:space="1" w:color="auto"/>
      </w:pBdr>
      <w:tabs>
        <w:tab w:val="center" w:pos="4536"/>
        <w:tab w:val="right" w:pos="9072"/>
      </w:tabs>
      <w:autoSpaceDN w:val="0"/>
      <w:spacing w:after="120"/>
      <w:textAlignment w:val="baseline"/>
      <w:rPr>
        <w:rFonts w:ascii="Times New Roman" w:hAnsi="Times New Roman"/>
        <w:b/>
        <w:bCs/>
        <w:color w:val="000000"/>
        <w:kern w:val="3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A79DA"/>
    <w:multiLevelType w:val="hybridMultilevel"/>
    <w:tmpl w:val="19D452A4"/>
    <w:lvl w:ilvl="0" w:tplc="0415000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" w15:restartNumberingAfterBreak="0">
    <w:nsid w:val="3A3A11CB"/>
    <w:multiLevelType w:val="hybridMultilevel"/>
    <w:tmpl w:val="DA8CE7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632D0"/>
    <w:multiLevelType w:val="hybridMultilevel"/>
    <w:tmpl w:val="5B24DE44"/>
    <w:lvl w:ilvl="0" w:tplc="4FD635DA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/>
        <w:b w:val="0"/>
        <w:bCs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10206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C0F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E679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2244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264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E872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C7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ADE3121"/>
    <w:multiLevelType w:val="hybridMultilevel"/>
    <w:tmpl w:val="006A3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A450B"/>
    <w:multiLevelType w:val="hybridMultilevel"/>
    <w:tmpl w:val="60C24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A0B19"/>
    <w:multiLevelType w:val="hybridMultilevel"/>
    <w:tmpl w:val="F03E2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709903">
    <w:abstractNumId w:val="1"/>
  </w:num>
  <w:num w:numId="2" w16cid:durableId="431970881">
    <w:abstractNumId w:val="4"/>
  </w:num>
  <w:num w:numId="3" w16cid:durableId="688919606">
    <w:abstractNumId w:val="2"/>
  </w:num>
  <w:num w:numId="4" w16cid:durableId="2020933753">
    <w:abstractNumId w:val="3"/>
  </w:num>
  <w:num w:numId="5" w16cid:durableId="1970278836">
    <w:abstractNumId w:val="5"/>
  </w:num>
  <w:num w:numId="6" w16cid:durableId="7100378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Bla">
    <w15:presenceInfo w15:providerId="None" w15:userId="BoB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D5"/>
    <w:rsid w:val="00013272"/>
    <w:rsid w:val="000261B9"/>
    <w:rsid w:val="00045AA8"/>
    <w:rsid w:val="0004773A"/>
    <w:rsid w:val="00057DB2"/>
    <w:rsid w:val="00071094"/>
    <w:rsid w:val="00075CD2"/>
    <w:rsid w:val="00095634"/>
    <w:rsid w:val="000A2FB3"/>
    <w:rsid w:val="000D5007"/>
    <w:rsid w:val="000F3B92"/>
    <w:rsid w:val="00106308"/>
    <w:rsid w:val="0011472D"/>
    <w:rsid w:val="00114EBC"/>
    <w:rsid w:val="00184976"/>
    <w:rsid w:val="00187214"/>
    <w:rsid w:val="00190943"/>
    <w:rsid w:val="0019580A"/>
    <w:rsid w:val="001A48AC"/>
    <w:rsid w:val="001A6D4E"/>
    <w:rsid w:val="001B081F"/>
    <w:rsid w:val="001C7017"/>
    <w:rsid w:val="001E0EDD"/>
    <w:rsid w:val="001E23D4"/>
    <w:rsid w:val="001F0033"/>
    <w:rsid w:val="001F3750"/>
    <w:rsid w:val="001F41E2"/>
    <w:rsid w:val="00217E6D"/>
    <w:rsid w:val="00221AB3"/>
    <w:rsid w:val="00226365"/>
    <w:rsid w:val="0024797A"/>
    <w:rsid w:val="00252672"/>
    <w:rsid w:val="00252982"/>
    <w:rsid w:val="002545B4"/>
    <w:rsid w:val="00254E94"/>
    <w:rsid w:val="00255B7E"/>
    <w:rsid w:val="00286B7D"/>
    <w:rsid w:val="002A53E1"/>
    <w:rsid w:val="002B1441"/>
    <w:rsid w:val="002B2CD6"/>
    <w:rsid w:val="002C5C76"/>
    <w:rsid w:val="002E1192"/>
    <w:rsid w:val="002F0553"/>
    <w:rsid w:val="002F098D"/>
    <w:rsid w:val="00312B04"/>
    <w:rsid w:val="00340332"/>
    <w:rsid w:val="00346566"/>
    <w:rsid w:val="00384E4E"/>
    <w:rsid w:val="003852F2"/>
    <w:rsid w:val="00387911"/>
    <w:rsid w:val="003A5460"/>
    <w:rsid w:val="003C069D"/>
    <w:rsid w:val="003D4E3C"/>
    <w:rsid w:val="003D7B64"/>
    <w:rsid w:val="003E6A00"/>
    <w:rsid w:val="003F088C"/>
    <w:rsid w:val="00434604"/>
    <w:rsid w:val="004372DB"/>
    <w:rsid w:val="00452821"/>
    <w:rsid w:val="004875BB"/>
    <w:rsid w:val="004A015E"/>
    <w:rsid w:val="004B2A29"/>
    <w:rsid w:val="004C2083"/>
    <w:rsid w:val="004D6C5B"/>
    <w:rsid w:val="004E3DCB"/>
    <w:rsid w:val="00505C56"/>
    <w:rsid w:val="00540793"/>
    <w:rsid w:val="0057514D"/>
    <w:rsid w:val="005754D9"/>
    <w:rsid w:val="005A41E9"/>
    <w:rsid w:val="005B2BFA"/>
    <w:rsid w:val="005C5EB2"/>
    <w:rsid w:val="005C6D76"/>
    <w:rsid w:val="005D34F1"/>
    <w:rsid w:val="005D5397"/>
    <w:rsid w:val="005D6F05"/>
    <w:rsid w:val="005F227B"/>
    <w:rsid w:val="005F277A"/>
    <w:rsid w:val="00600CDE"/>
    <w:rsid w:val="00605476"/>
    <w:rsid w:val="00614F72"/>
    <w:rsid w:val="00617D77"/>
    <w:rsid w:val="00631B2E"/>
    <w:rsid w:val="00636030"/>
    <w:rsid w:val="00643B91"/>
    <w:rsid w:val="006474D9"/>
    <w:rsid w:val="00647A00"/>
    <w:rsid w:val="00651698"/>
    <w:rsid w:val="006622D7"/>
    <w:rsid w:val="0066681C"/>
    <w:rsid w:val="00675E49"/>
    <w:rsid w:val="006769C9"/>
    <w:rsid w:val="00681761"/>
    <w:rsid w:val="0069694F"/>
    <w:rsid w:val="006B350C"/>
    <w:rsid w:val="006C1D61"/>
    <w:rsid w:val="006D3E22"/>
    <w:rsid w:val="006E36B2"/>
    <w:rsid w:val="007644A1"/>
    <w:rsid w:val="00772964"/>
    <w:rsid w:val="007732A3"/>
    <w:rsid w:val="00782160"/>
    <w:rsid w:val="00791F90"/>
    <w:rsid w:val="007A563B"/>
    <w:rsid w:val="007B1D6E"/>
    <w:rsid w:val="007B6349"/>
    <w:rsid w:val="007B7352"/>
    <w:rsid w:val="007C4AA6"/>
    <w:rsid w:val="007E2EC7"/>
    <w:rsid w:val="007E775E"/>
    <w:rsid w:val="007F5CED"/>
    <w:rsid w:val="007F6647"/>
    <w:rsid w:val="00812F8C"/>
    <w:rsid w:val="008137EB"/>
    <w:rsid w:val="00815681"/>
    <w:rsid w:val="008850BD"/>
    <w:rsid w:val="008935C0"/>
    <w:rsid w:val="008A7ED0"/>
    <w:rsid w:val="008C6C20"/>
    <w:rsid w:val="008D3B0A"/>
    <w:rsid w:val="008D7300"/>
    <w:rsid w:val="008E22F0"/>
    <w:rsid w:val="009040E4"/>
    <w:rsid w:val="009102DC"/>
    <w:rsid w:val="0091288A"/>
    <w:rsid w:val="0091289C"/>
    <w:rsid w:val="00926597"/>
    <w:rsid w:val="00952566"/>
    <w:rsid w:val="00963F91"/>
    <w:rsid w:val="00970572"/>
    <w:rsid w:val="0097726F"/>
    <w:rsid w:val="009818AD"/>
    <w:rsid w:val="00983674"/>
    <w:rsid w:val="00983A82"/>
    <w:rsid w:val="009A4203"/>
    <w:rsid w:val="009A66BC"/>
    <w:rsid w:val="009A6C1C"/>
    <w:rsid w:val="009C2A77"/>
    <w:rsid w:val="009C5F09"/>
    <w:rsid w:val="009F5DD5"/>
    <w:rsid w:val="009F61D9"/>
    <w:rsid w:val="00A00DF8"/>
    <w:rsid w:val="00A02621"/>
    <w:rsid w:val="00A0366A"/>
    <w:rsid w:val="00A100FB"/>
    <w:rsid w:val="00A1549F"/>
    <w:rsid w:val="00A170BB"/>
    <w:rsid w:val="00A215CE"/>
    <w:rsid w:val="00A252DD"/>
    <w:rsid w:val="00A30372"/>
    <w:rsid w:val="00A467FD"/>
    <w:rsid w:val="00A66B59"/>
    <w:rsid w:val="00A76B77"/>
    <w:rsid w:val="00A84744"/>
    <w:rsid w:val="00AA3625"/>
    <w:rsid w:val="00AB0A75"/>
    <w:rsid w:val="00AB1AD9"/>
    <w:rsid w:val="00AC1791"/>
    <w:rsid w:val="00AC50AB"/>
    <w:rsid w:val="00AC5C36"/>
    <w:rsid w:val="00AC786F"/>
    <w:rsid w:val="00AD1482"/>
    <w:rsid w:val="00AD6A02"/>
    <w:rsid w:val="00AD76F8"/>
    <w:rsid w:val="00AF6F1C"/>
    <w:rsid w:val="00B02C5A"/>
    <w:rsid w:val="00B47A38"/>
    <w:rsid w:val="00B52CD4"/>
    <w:rsid w:val="00B861BB"/>
    <w:rsid w:val="00BB047B"/>
    <w:rsid w:val="00BE0231"/>
    <w:rsid w:val="00BE1DB2"/>
    <w:rsid w:val="00BE2844"/>
    <w:rsid w:val="00BE5727"/>
    <w:rsid w:val="00BF17C6"/>
    <w:rsid w:val="00C055E4"/>
    <w:rsid w:val="00C072A6"/>
    <w:rsid w:val="00C2672A"/>
    <w:rsid w:val="00C455BF"/>
    <w:rsid w:val="00C46903"/>
    <w:rsid w:val="00C477ED"/>
    <w:rsid w:val="00C56A74"/>
    <w:rsid w:val="00C64094"/>
    <w:rsid w:val="00C67FE3"/>
    <w:rsid w:val="00C70F97"/>
    <w:rsid w:val="00C74357"/>
    <w:rsid w:val="00C76374"/>
    <w:rsid w:val="00C81F3B"/>
    <w:rsid w:val="00C83B0C"/>
    <w:rsid w:val="00CA3AD7"/>
    <w:rsid w:val="00CB0E51"/>
    <w:rsid w:val="00CB1875"/>
    <w:rsid w:val="00CB495A"/>
    <w:rsid w:val="00CB600E"/>
    <w:rsid w:val="00CC0104"/>
    <w:rsid w:val="00CC5383"/>
    <w:rsid w:val="00CC5734"/>
    <w:rsid w:val="00CD5B47"/>
    <w:rsid w:val="00D04A78"/>
    <w:rsid w:val="00D154CC"/>
    <w:rsid w:val="00D16C65"/>
    <w:rsid w:val="00D337B6"/>
    <w:rsid w:val="00D4220D"/>
    <w:rsid w:val="00D43B89"/>
    <w:rsid w:val="00D50260"/>
    <w:rsid w:val="00D632A8"/>
    <w:rsid w:val="00D63663"/>
    <w:rsid w:val="00D67443"/>
    <w:rsid w:val="00D71C9B"/>
    <w:rsid w:val="00DB5B58"/>
    <w:rsid w:val="00DC64AE"/>
    <w:rsid w:val="00DF5AF2"/>
    <w:rsid w:val="00E0205B"/>
    <w:rsid w:val="00E10DDD"/>
    <w:rsid w:val="00E12465"/>
    <w:rsid w:val="00E25AA8"/>
    <w:rsid w:val="00E27D80"/>
    <w:rsid w:val="00E63048"/>
    <w:rsid w:val="00E66266"/>
    <w:rsid w:val="00E823D6"/>
    <w:rsid w:val="00E82FD9"/>
    <w:rsid w:val="00E86A3A"/>
    <w:rsid w:val="00EA519B"/>
    <w:rsid w:val="00EC5AB0"/>
    <w:rsid w:val="00EC649E"/>
    <w:rsid w:val="00ED1BDF"/>
    <w:rsid w:val="00ED78CE"/>
    <w:rsid w:val="00EF7360"/>
    <w:rsid w:val="00F15B4C"/>
    <w:rsid w:val="00F52FF0"/>
    <w:rsid w:val="00F534D0"/>
    <w:rsid w:val="00F55780"/>
    <w:rsid w:val="00F5594A"/>
    <w:rsid w:val="00F67F47"/>
    <w:rsid w:val="00FA2A24"/>
    <w:rsid w:val="00FC09A0"/>
    <w:rsid w:val="00FC168F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F289E"/>
  <w15:docId w15:val="{215423AE-98FB-4F46-8490-B2B37BBE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744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E82FD9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3zacznik">
    <w:name w:val="a3.załącznik"/>
    <w:basedOn w:val="Tekstpodstawowy"/>
    <w:link w:val="a3zacznikZnak"/>
    <w:uiPriority w:val="99"/>
    <w:rsid w:val="00A8474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character" w:customStyle="1" w:styleId="a3zacznikZnak">
    <w:name w:val="a3.załącznik Znak"/>
    <w:link w:val="a3zacznik"/>
    <w:uiPriority w:val="99"/>
    <w:locked/>
    <w:rsid w:val="00A8474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A847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84744"/>
    <w:rPr>
      <w:rFonts w:ascii="Verdana" w:eastAsia="Calibri" w:hAnsi="Verdana" w:cs="Times New Roman"/>
      <w:sz w:val="24"/>
      <w:szCs w:val="24"/>
      <w:lang w:eastAsia="ar-SA"/>
    </w:rPr>
  </w:style>
  <w:style w:type="paragraph" w:customStyle="1" w:styleId="Standard">
    <w:name w:val="Standard"/>
    <w:rsid w:val="0019580A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1B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1BDF"/>
    <w:rPr>
      <w:rFonts w:ascii="Verdana" w:eastAsia="Calibri" w:hAnsi="Verdana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1B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82F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E82FD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E82F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2FD9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E82F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277A"/>
    <w:pPr>
      <w:ind w:left="720"/>
      <w:contextualSpacing/>
    </w:pPr>
  </w:style>
  <w:style w:type="table" w:styleId="Tabela-Siatka">
    <w:name w:val="Table Grid"/>
    <w:basedOn w:val="Standardowy"/>
    <w:uiPriority w:val="39"/>
    <w:rsid w:val="002B1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23D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23D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64AE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A76B77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9A6C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2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821"/>
    <w:rPr>
      <w:rFonts w:ascii="Tahoma" w:eastAsia="Calibri" w:hAnsi="Tahoma" w:cs="Tahoma"/>
      <w:sz w:val="16"/>
      <w:szCs w:val="1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154C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227B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3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datki.gov.pl/wykaz-podatnikow-vat-wyszukiwar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62C8D-F955-4D2F-B519-518F0256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Kania</dc:creator>
  <cp:keywords/>
  <dc:description/>
  <cp:lastModifiedBy>BoBla</cp:lastModifiedBy>
  <cp:revision>5</cp:revision>
  <cp:lastPrinted>2021-05-19T18:19:00Z</cp:lastPrinted>
  <dcterms:created xsi:type="dcterms:W3CDTF">2021-12-10T09:59:00Z</dcterms:created>
  <dcterms:modified xsi:type="dcterms:W3CDTF">2022-12-27T23:56:00Z</dcterms:modified>
</cp:coreProperties>
</file>